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5191" w:rsidRDefault="00AB58D7" w:rsidP="006E65E6">
      <w:pPr>
        <w:pStyle w:val="Titel"/>
        <w:ind w:left="0" w:right="-1"/>
        <w:rPr>
          <w:rFonts w:ascii="Arial" w:hAnsi="Arial" w:cs="Arial"/>
        </w:rPr>
      </w:pPr>
      <w:r w:rsidRPr="001950D3">
        <w:rPr>
          <w:rFonts w:ascii="Arial" w:hAnsi="Arial" w:cs="Arial"/>
        </w:rPr>
        <w:t>Kooperationsvertrag</w:t>
      </w:r>
    </w:p>
    <w:p w:rsidR="006E65E6" w:rsidRDefault="006E65E6" w:rsidP="006E65E6">
      <w:pPr>
        <w:pStyle w:val="Titel"/>
        <w:ind w:left="0" w:right="-1"/>
        <w:rPr>
          <w:rFonts w:ascii="Arial" w:hAnsi="Arial" w:cs="Arial"/>
        </w:rPr>
      </w:pPr>
    </w:p>
    <w:p w:rsidR="0052401F" w:rsidRPr="0052401F" w:rsidRDefault="001E6157" w:rsidP="001E6157">
      <w:pPr>
        <w:pStyle w:val="Titel"/>
        <w:ind w:right="-1"/>
        <w:rPr>
          <w:rFonts w:ascii="Arial" w:hAnsi="Arial" w:cs="Arial"/>
        </w:rPr>
      </w:pPr>
      <w:r w:rsidRPr="001E6157">
        <w:rPr>
          <w:rFonts w:ascii="Arial" w:hAnsi="Arial" w:cs="Arial"/>
          <w:bCs w:val="0"/>
        </w:rPr>
        <w:t>-</w:t>
      </w:r>
      <w:r w:rsidRPr="001E6157">
        <w:rPr>
          <w:rFonts w:ascii="Arial" w:hAnsi="Arial" w:cs="Arial"/>
        </w:rPr>
        <w:t xml:space="preserve"> </w:t>
      </w:r>
      <w:r w:rsidR="00E755BA" w:rsidRPr="001E6157">
        <w:rPr>
          <w:rFonts w:ascii="Arial" w:hAnsi="Arial" w:cs="Arial"/>
        </w:rPr>
        <w:t>Fortsetzung</w:t>
      </w:r>
      <w:r w:rsidR="00E755BA">
        <w:rPr>
          <w:rFonts w:ascii="Arial" w:hAnsi="Arial" w:cs="Arial"/>
        </w:rPr>
        <w:t xml:space="preserve"> der </w:t>
      </w:r>
      <w:r>
        <w:rPr>
          <w:rFonts w:ascii="Arial" w:hAnsi="Arial" w:cs="Arial"/>
        </w:rPr>
        <w:t>Rehabilitationsspezifischen A</w:t>
      </w:r>
      <w:r w:rsidR="0052401F" w:rsidRPr="0052401F">
        <w:rPr>
          <w:rFonts w:ascii="Arial" w:hAnsi="Arial" w:cs="Arial"/>
        </w:rPr>
        <w:t>usbildung</w:t>
      </w:r>
      <w:r>
        <w:rPr>
          <w:rFonts w:ascii="Arial" w:hAnsi="Arial" w:cs="Arial"/>
        </w:rPr>
        <w:t xml:space="preserve"> in kooperativer Form -</w:t>
      </w:r>
      <w:r w:rsidR="0052401F" w:rsidRPr="0052401F">
        <w:rPr>
          <w:rFonts w:ascii="Arial" w:hAnsi="Arial" w:cs="Arial"/>
        </w:rPr>
        <w:t xml:space="preserve"> </w:t>
      </w:r>
    </w:p>
    <w:p w:rsidR="0052401F" w:rsidRPr="0052401F" w:rsidRDefault="0052401F" w:rsidP="0052401F">
      <w:pPr>
        <w:pStyle w:val="Titel"/>
        <w:numPr>
          <w:ins w:id="0" w:author="Unknown"/>
        </w:numPr>
        <w:ind w:right="-1"/>
        <w:rPr>
          <w:rFonts w:ascii="Arial" w:hAnsi="Arial" w:cs="Arial"/>
        </w:rPr>
      </w:pPr>
      <w:r w:rsidRPr="0052401F">
        <w:rPr>
          <w:rFonts w:ascii="Arial" w:hAnsi="Arial" w:cs="Arial"/>
        </w:rPr>
        <w:t xml:space="preserve">§ 117 Abs. 1 S. 1 Nr. 1b SGB III </w:t>
      </w:r>
    </w:p>
    <w:p w:rsidR="00AB58D7" w:rsidRPr="001950D3" w:rsidRDefault="00AB58D7" w:rsidP="0052401F">
      <w:pPr>
        <w:pStyle w:val="Titel"/>
        <w:numPr>
          <w:ins w:id="1" w:author="HahnelChristine" w:date="2008-12-11T15:11:00Z"/>
        </w:numPr>
        <w:ind w:left="0" w:right="-1"/>
        <w:rPr>
          <w:rFonts w:ascii="Arial" w:hAnsi="Arial" w:cs="Arial"/>
        </w:rPr>
      </w:pPr>
    </w:p>
    <w:p w:rsidR="00AB58D7" w:rsidRPr="006E65E6" w:rsidRDefault="00AB58D7" w:rsidP="006E65E6">
      <w:pPr>
        <w:ind w:right="-1"/>
        <w:jc w:val="center"/>
        <w:rPr>
          <w:rFonts w:ascii="Arial" w:hAnsi="Arial" w:cs="Arial"/>
          <w:sz w:val="20"/>
          <w:szCs w:val="20"/>
        </w:rPr>
      </w:pPr>
      <w:r w:rsidRPr="006E65E6">
        <w:rPr>
          <w:rFonts w:ascii="Arial" w:hAnsi="Arial" w:cs="Arial"/>
          <w:sz w:val="20"/>
          <w:szCs w:val="20"/>
        </w:rPr>
        <w:t>(Zusatzvereinbarung zum Berufsausbildungsvertrag)</w:t>
      </w:r>
    </w:p>
    <w:p w:rsidR="00AB58D7" w:rsidRPr="001950D3" w:rsidRDefault="00AB58D7">
      <w:pPr>
        <w:ind w:left="-360" w:right="-288"/>
        <w:jc w:val="center"/>
        <w:rPr>
          <w:rFonts w:ascii="Arial" w:hAnsi="Arial" w:cs="Arial"/>
        </w:rPr>
      </w:pPr>
    </w:p>
    <w:p w:rsidR="00496F7D" w:rsidRDefault="000E043F" w:rsidP="00992826">
      <w:pPr>
        <w:ind w:left="6720" w:right="-288" w:firstLine="1068"/>
        <w:rPr>
          <w:rFonts w:ascii="Arial" w:hAnsi="Arial" w:cs="Arial"/>
        </w:rPr>
      </w:pPr>
      <w:r>
        <w:rPr>
          <w:noProof/>
        </w:rPr>
        <w:drawing>
          <wp:anchor distT="0" distB="0" distL="114300" distR="114300" simplePos="0" relativeHeight="251659264" behindDoc="0" locked="0" layoutInCell="1" allowOverlap="1" wp14:anchorId="1827E2F7" wp14:editId="4D3AD64D">
            <wp:simplePos x="0" y="0"/>
            <wp:positionH relativeFrom="column">
              <wp:posOffset>4906534</wp:posOffset>
            </wp:positionH>
            <wp:positionV relativeFrom="paragraph">
              <wp:posOffset>1270</wp:posOffset>
            </wp:positionV>
            <wp:extent cx="657225" cy="657225"/>
            <wp:effectExtent l="0" t="0" r="9525" b="9525"/>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7225" cy="657225"/>
                    </a:xfrm>
                    <a:prstGeom prst="rect">
                      <a:avLst/>
                    </a:prstGeom>
                    <a:solidFill>
                      <a:schemeClr val="bg1"/>
                    </a:solidFill>
                    <a:ln>
                      <a:noFill/>
                    </a:ln>
                  </pic:spPr>
                </pic:pic>
              </a:graphicData>
            </a:graphic>
            <wp14:sizeRelH relativeFrom="page">
              <wp14:pctWidth>0</wp14:pctWidth>
            </wp14:sizeRelH>
            <wp14:sizeRelV relativeFrom="page">
              <wp14:pctHeight>0</wp14:pctHeight>
            </wp14:sizeRelV>
          </wp:anchor>
        </w:drawing>
      </w:r>
      <w:r w:rsidR="00992826">
        <w:rPr>
          <w:noProof/>
        </w:rPr>
        <w:drawing>
          <wp:inline distT="0" distB="0" distL="0" distR="0">
            <wp:extent cx="658800" cy="658800"/>
            <wp:effectExtent l="0" t="0" r="8255" b="825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8800" cy="658800"/>
                    </a:xfrm>
                    <a:prstGeom prst="rect">
                      <a:avLst/>
                    </a:prstGeom>
                    <a:noFill/>
                    <a:ln>
                      <a:noFill/>
                    </a:ln>
                  </pic:spPr>
                </pic:pic>
              </a:graphicData>
            </a:graphic>
          </wp:inline>
        </w:drawing>
      </w:r>
      <w:r w:rsidR="00992826">
        <w:rPr>
          <w:noProof/>
        </w:rPr>
        <w:t xml:space="preserve"> </w:t>
      </w:r>
      <w:r w:rsidR="00992826">
        <w:rPr>
          <w:rFonts w:ascii="Arial" w:hAnsi="Arial" w:cs="Arial"/>
          <w:noProof/>
          <w:sz w:val="28"/>
          <w:szCs w:val="28"/>
        </w:rPr>
        <w:t>3</w:t>
      </w:r>
    </w:p>
    <w:p w:rsidR="006E65E6" w:rsidRDefault="006E65E6" w:rsidP="006E65E6">
      <w:pPr>
        <w:ind w:right="-288"/>
        <w:rPr>
          <w:rFonts w:ascii="Arial" w:hAnsi="Arial" w:cs="Arial"/>
          <w:sz w:val="20"/>
          <w:szCs w:val="20"/>
        </w:rPr>
      </w:pPr>
    </w:p>
    <w:p w:rsidR="006E65E6" w:rsidRDefault="006E65E6" w:rsidP="006E65E6">
      <w:pPr>
        <w:ind w:right="-288"/>
        <w:rPr>
          <w:rFonts w:ascii="Arial" w:hAnsi="Arial" w:cs="Arial"/>
          <w:sz w:val="20"/>
          <w:szCs w:val="20"/>
        </w:rPr>
      </w:pPr>
    </w:p>
    <w:p w:rsidR="00AB58D7" w:rsidRPr="006E65E6" w:rsidRDefault="00AB58D7" w:rsidP="006E65E6">
      <w:pPr>
        <w:ind w:right="-288"/>
        <w:rPr>
          <w:rFonts w:ascii="Arial" w:hAnsi="Arial" w:cs="Arial"/>
          <w:sz w:val="20"/>
          <w:szCs w:val="20"/>
        </w:rPr>
      </w:pPr>
      <w:r w:rsidRPr="006E65E6">
        <w:rPr>
          <w:rFonts w:ascii="Arial" w:hAnsi="Arial" w:cs="Arial"/>
          <w:sz w:val="20"/>
          <w:szCs w:val="20"/>
        </w:rPr>
        <w:t>zwischen</w:t>
      </w:r>
    </w:p>
    <w:p w:rsidR="00AB58D7" w:rsidRPr="006E65E6" w:rsidRDefault="000543C4" w:rsidP="006E65E6">
      <w:pPr>
        <w:ind w:right="-288"/>
        <w:rPr>
          <w:rFonts w:ascii="Arial" w:hAnsi="Arial" w:cs="Arial"/>
          <w:sz w:val="20"/>
          <w:szCs w:val="20"/>
        </w:rPr>
      </w:pPr>
      <w:r w:rsidRPr="006E65E6">
        <w:rPr>
          <w:rFonts w:ascii="Arial" w:hAnsi="Arial" w:cs="Arial"/>
          <w:sz w:val="20"/>
          <w:szCs w:val="20"/>
        </w:rPr>
        <w:t>Träger der Maßnahme</w:t>
      </w:r>
      <w:r w:rsidR="00FE1E34" w:rsidRPr="006E65E6">
        <w:rPr>
          <w:rFonts w:ascii="Arial" w:hAnsi="Arial" w:cs="Arial"/>
          <w:sz w:val="20"/>
          <w:szCs w:val="20"/>
        </w:rPr>
        <w:t>:</w:t>
      </w:r>
      <w:r w:rsidR="006E65E6">
        <w:rPr>
          <w:rFonts w:ascii="Arial" w:hAnsi="Arial" w:cs="Arial"/>
          <w:sz w:val="20"/>
          <w:szCs w:val="20"/>
        </w:rPr>
        <w:tab/>
      </w:r>
      <w:r w:rsidR="006E65E6">
        <w:rPr>
          <w:rFonts w:ascii="Arial" w:hAnsi="Arial" w:cs="Arial"/>
          <w:sz w:val="20"/>
          <w:szCs w:val="20"/>
        </w:rPr>
        <w:tab/>
      </w:r>
      <w:r w:rsidR="006E65E6">
        <w:rPr>
          <w:rFonts w:ascii="Arial" w:hAnsi="Arial" w:cs="Arial"/>
          <w:sz w:val="20"/>
          <w:szCs w:val="20"/>
        </w:rPr>
        <w:tab/>
      </w:r>
      <w:r w:rsidR="000A5FB1" w:rsidRPr="006E65E6">
        <w:rPr>
          <w:rFonts w:ascii="Arial" w:hAnsi="Arial" w:cs="Arial"/>
          <w:sz w:val="20"/>
          <w:szCs w:val="20"/>
        </w:rPr>
        <w:fldChar w:fldCharType="begin">
          <w:ffData>
            <w:name w:val="Text2"/>
            <w:enabled/>
            <w:calcOnExit w:val="0"/>
            <w:textInput/>
          </w:ffData>
        </w:fldChar>
      </w:r>
      <w:bookmarkStart w:id="2" w:name="Text2"/>
      <w:r w:rsidR="000E419B" w:rsidRPr="006E65E6">
        <w:rPr>
          <w:rFonts w:ascii="Arial" w:hAnsi="Arial" w:cs="Arial"/>
          <w:sz w:val="20"/>
          <w:szCs w:val="20"/>
        </w:rPr>
        <w:instrText xml:space="preserve"> FORMTEXT </w:instrText>
      </w:r>
      <w:r w:rsidR="000A5FB1" w:rsidRPr="006E65E6">
        <w:rPr>
          <w:rFonts w:ascii="Arial" w:hAnsi="Arial" w:cs="Arial"/>
          <w:sz w:val="20"/>
          <w:szCs w:val="20"/>
        </w:rPr>
      </w:r>
      <w:r w:rsidR="000A5FB1" w:rsidRPr="006E65E6">
        <w:rPr>
          <w:rFonts w:ascii="Arial" w:hAnsi="Arial" w:cs="Arial"/>
          <w:sz w:val="20"/>
          <w:szCs w:val="20"/>
        </w:rPr>
        <w:fldChar w:fldCharType="separate"/>
      </w:r>
      <w:bookmarkStart w:id="3" w:name="_GoBack"/>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bookmarkEnd w:id="3"/>
      <w:r w:rsidR="000A5FB1" w:rsidRPr="006E65E6">
        <w:rPr>
          <w:rFonts w:ascii="Arial" w:hAnsi="Arial" w:cs="Arial"/>
          <w:sz w:val="20"/>
          <w:szCs w:val="20"/>
        </w:rPr>
        <w:fldChar w:fldCharType="end"/>
      </w:r>
      <w:bookmarkEnd w:id="2"/>
    </w:p>
    <w:p w:rsidR="00AB58D7" w:rsidRPr="006E65E6" w:rsidRDefault="006E65E6" w:rsidP="006E65E6">
      <w:pPr>
        <w:ind w:right="-288" w:firstLine="1068"/>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0A5FB1" w:rsidRPr="006E65E6">
        <w:rPr>
          <w:rFonts w:ascii="Arial" w:hAnsi="Arial" w:cs="Arial"/>
          <w:sz w:val="20"/>
          <w:szCs w:val="20"/>
        </w:rPr>
        <w:fldChar w:fldCharType="begin">
          <w:ffData>
            <w:name w:val="Text3"/>
            <w:enabled/>
            <w:calcOnExit w:val="0"/>
            <w:textInput/>
          </w:ffData>
        </w:fldChar>
      </w:r>
      <w:bookmarkStart w:id="4" w:name="Text3"/>
      <w:r w:rsidR="000E419B" w:rsidRPr="006E65E6">
        <w:rPr>
          <w:rFonts w:ascii="Arial" w:hAnsi="Arial" w:cs="Arial"/>
          <w:sz w:val="20"/>
          <w:szCs w:val="20"/>
        </w:rPr>
        <w:instrText xml:space="preserve"> FORMTEXT </w:instrText>
      </w:r>
      <w:r w:rsidR="000A5FB1" w:rsidRPr="006E65E6">
        <w:rPr>
          <w:rFonts w:ascii="Arial" w:hAnsi="Arial" w:cs="Arial"/>
          <w:sz w:val="20"/>
          <w:szCs w:val="20"/>
        </w:rPr>
      </w:r>
      <w:r w:rsidR="000A5FB1" w:rsidRPr="006E65E6">
        <w:rPr>
          <w:rFonts w:ascii="Arial" w:hAnsi="Arial" w:cs="Arial"/>
          <w:sz w:val="20"/>
          <w:szCs w:val="20"/>
        </w:rPr>
        <w:fldChar w:fldCharType="separate"/>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A5FB1" w:rsidRPr="006E65E6">
        <w:rPr>
          <w:rFonts w:ascii="Arial" w:hAnsi="Arial" w:cs="Arial"/>
          <w:sz w:val="20"/>
          <w:szCs w:val="20"/>
        </w:rPr>
        <w:fldChar w:fldCharType="end"/>
      </w:r>
      <w:bookmarkEnd w:id="4"/>
    </w:p>
    <w:p w:rsidR="00AB58D7" w:rsidRPr="006E65E6" w:rsidRDefault="006E65E6" w:rsidP="006E65E6">
      <w:pPr>
        <w:ind w:right="-288" w:firstLine="1068"/>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0A5FB1" w:rsidRPr="006E65E6">
        <w:rPr>
          <w:rFonts w:ascii="Arial" w:hAnsi="Arial" w:cs="Arial"/>
          <w:sz w:val="20"/>
          <w:szCs w:val="20"/>
        </w:rPr>
        <w:fldChar w:fldCharType="begin">
          <w:ffData>
            <w:name w:val="Text4"/>
            <w:enabled/>
            <w:calcOnExit w:val="0"/>
            <w:textInput/>
          </w:ffData>
        </w:fldChar>
      </w:r>
      <w:bookmarkStart w:id="5" w:name="Text4"/>
      <w:r w:rsidR="000E419B" w:rsidRPr="006E65E6">
        <w:rPr>
          <w:rFonts w:ascii="Arial" w:hAnsi="Arial" w:cs="Arial"/>
          <w:sz w:val="20"/>
          <w:szCs w:val="20"/>
        </w:rPr>
        <w:instrText xml:space="preserve"> FORMTEXT </w:instrText>
      </w:r>
      <w:r w:rsidR="000A5FB1" w:rsidRPr="006E65E6">
        <w:rPr>
          <w:rFonts w:ascii="Arial" w:hAnsi="Arial" w:cs="Arial"/>
          <w:sz w:val="20"/>
          <w:szCs w:val="20"/>
        </w:rPr>
      </w:r>
      <w:r w:rsidR="000A5FB1" w:rsidRPr="006E65E6">
        <w:rPr>
          <w:rFonts w:ascii="Arial" w:hAnsi="Arial" w:cs="Arial"/>
          <w:sz w:val="20"/>
          <w:szCs w:val="20"/>
        </w:rPr>
        <w:fldChar w:fldCharType="separate"/>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A5FB1" w:rsidRPr="006E65E6">
        <w:rPr>
          <w:rFonts w:ascii="Arial" w:hAnsi="Arial" w:cs="Arial"/>
          <w:sz w:val="20"/>
          <w:szCs w:val="20"/>
        </w:rPr>
        <w:fldChar w:fldCharType="end"/>
      </w:r>
      <w:bookmarkEnd w:id="5"/>
    </w:p>
    <w:p w:rsidR="00AB58D7" w:rsidRPr="006E65E6" w:rsidRDefault="00AB58D7" w:rsidP="006E65E6">
      <w:pPr>
        <w:ind w:right="-288"/>
        <w:rPr>
          <w:rFonts w:ascii="Arial" w:hAnsi="Arial" w:cs="Arial"/>
          <w:sz w:val="20"/>
          <w:szCs w:val="20"/>
        </w:rPr>
      </w:pPr>
    </w:p>
    <w:p w:rsidR="00AB58D7" w:rsidRPr="006E65E6" w:rsidRDefault="000543C4" w:rsidP="006E65E6">
      <w:pPr>
        <w:ind w:right="-288"/>
        <w:rPr>
          <w:rFonts w:ascii="Arial" w:hAnsi="Arial" w:cs="Arial"/>
          <w:sz w:val="20"/>
          <w:szCs w:val="20"/>
        </w:rPr>
      </w:pPr>
      <w:r w:rsidRPr="006E65E6">
        <w:rPr>
          <w:rFonts w:ascii="Arial" w:hAnsi="Arial" w:cs="Arial"/>
          <w:sz w:val="20"/>
          <w:szCs w:val="20"/>
        </w:rPr>
        <w:t>Kooperationsbetrieb:</w:t>
      </w:r>
      <w:r w:rsidR="006E65E6">
        <w:rPr>
          <w:rFonts w:ascii="Arial" w:hAnsi="Arial" w:cs="Arial"/>
          <w:sz w:val="20"/>
          <w:szCs w:val="20"/>
        </w:rPr>
        <w:tab/>
      </w:r>
      <w:r w:rsidR="006E65E6">
        <w:rPr>
          <w:rFonts w:ascii="Arial" w:hAnsi="Arial" w:cs="Arial"/>
          <w:sz w:val="20"/>
          <w:szCs w:val="20"/>
        </w:rPr>
        <w:tab/>
      </w:r>
      <w:r w:rsidR="006E65E6">
        <w:rPr>
          <w:rFonts w:ascii="Arial" w:hAnsi="Arial" w:cs="Arial"/>
          <w:sz w:val="20"/>
          <w:szCs w:val="20"/>
        </w:rPr>
        <w:tab/>
      </w:r>
      <w:r w:rsidR="000A5FB1" w:rsidRPr="006E65E6">
        <w:rPr>
          <w:rFonts w:ascii="Arial" w:hAnsi="Arial" w:cs="Arial"/>
          <w:sz w:val="20"/>
          <w:szCs w:val="20"/>
        </w:rPr>
        <w:fldChar w:fldCharType="begin">
          <w:ffData>
            <w:name w:val="Text5"/>
            <w:enabled/>
            <w:calcOnExit w:val="0"/>
            <w:textInput/>
          </w:ffData>
        </w:fldChar>
      </w:r>
      <w:bookmarkStart w:id="6" w:name="Text5"/>
      <w:r w:rsidR="000E419B" w:rsidRPr="006E65E6">
        <w:rPr>
          <w:rFonts w:ascii="Arial" w:hAnsi="Arial" w:cs="Arial"/>
          <w:sz w:val="20"/>
          <w:szCs w:val="20"/>
        </w:rPr>
        <w:instrText xml:space="preserve"> FORMTEXT </w:instrText>
      </w:r>
      <w:r w:rsidR="000A5FB1" w:rsidRPr="006E65E6">
        <w:rPr>
          <w:rFonts w:ascii="Arial" w:hAnsi="Arial" w:cs="Arial"/>
          <w:sz w:val="20"/>
          <w:szCs w:val="20"/>
        </w:rPr>
      </w:r>
      <w:r w:rsidR="000A5FB1" w:rsidRPr="006E65E6">
        <w:rPr>
          <w:rFonts w:ascii="Arial" w:hAnsi="Arial" w:cs="Arial"/>
          <w:sz w:val="20"/>
          <w:szCs w:val="20"/>
        </w:rPr>
        <w:fldChar w:fldCharType="separate"/>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A5FB1" w:rsidRPr="006E65E6">
        <w:rPr>
          <w:rFonts w:ascii="Arial" w:hAnsi="Arial" w:cs="Arial"/>
          <w:sz w:val="20"/>
          <w:szCs w:val="20"/>
        </w:rPr>
        <w:fldChar w:fldCharType="end"/>
      </w:r>
      <w:bookmarkEnd w:id="6"/>
    </w:p>
    <w:p w:rsidR="00AB58D7" w:rsidRPr="006E65E6" w:rsidRDefault="006E65E6" w:rsidP="006E65E6">
      <w:pPr>
        <w:ind w:right="-288" w:firstLine="1068"/>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0A5FB1" w:rsidRPr="006E65E6">
        <w:rPr>
          <w:rFonts w:ascii="Arial" w:hAnsi="Arial" w:cs="Arial"/>
          <w:sz w:val="20"/>
          <w:szCs w:val="20"/>
        </w:rPr>
        <w:fldChar w:fldCharType="begin">
          <w:ffData>
            <w:name w:val="Text6"/>
            <w:enabled/>
            <w:calcOnExit w:val="0"/>
            <w:textInput/>
          </w:ffData>
        </w:fldChar>
      </w:r>
      <w:bookmarkStart w:id="7" w:name="Text6"/>
      <w:r w:rsidR="000E419B" w:rsidRPr="006E65E6">
        <w:rPr>
          <w:rFonts w:ascii="Arial" w:hAnsi="Arial" w:cs="Arial"/>
          <w:sz w:val="20"/>
          <w:szCs w:val="20"/>
        </w:rPr>
        <w:instrText xml:space="preserve"> FORMTEXT </w:instrText>
      </w:r>
      <w:r w:rsidR="000A5FB1" w:rsidRPr="006E65E6">
        <w:rPr>
          <w:rFonts w:ascii="Arial" w:hAnsi="Arial" w:cs="Arial"/>
          <w:sz w:val="20"/>
          <w:szCs w:val="20"/>
        </w:rPr>
      </w:r>
      <w:r w:rsidR="000A5FB1" w:rsidRPr="006E65E6">
        <w:rPr>
          <w:rFonts w:ascii="Arial" w:hAnsi="Arial" w:cs="Arial"/>
          <w:sz w:val="20"/>
          <w:szCs w:val="20"/>
        </w:rPr>
        <w:fldChar w:fldCharType="separate"/>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A5FB1" w:rsidRPr="006E65E6">
        <w:rPr>
          <w:rFonts w:ascii="Arial" w:hAnsi="Arial" w:cs="Arial"/>
          <w:sz w:val="20"/>
          <w:szCs w:val="20"/>
        </w:rPr>
        <w:fldChar w:fldCharType="end"/>
      </w:r>
      <w:bookmarkEnd w:id="7"/>
    </w:p>
    <w:p w:rsidR="00AB58D7" w:rsidRPr="006E65E6" w:rsidRDefault="006E65E6" w:rsidP="006E65E6">
      <w:pPr>
        <w:ind w:right="-288" w:firstLine="1068"/>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0A5FB1" w:rsidRPr="006E65E6">
        <w:rPr>
          <w:rFonts w:ascii="Arial" w:hAnsi="Arial" w:cs="Arial"/>
          <w:sz w:val="20"/>
          <w:szCs w:val="20"/>
        </w:rPr>
        <w:fldChar w:fldCharType="begin">
          <w:ffData>
            <w:name w:val="Text7"/>
            <w:enabled/>
            <w:calcOnExit w:val="0"/>
            <w:textInput/>
          </w:ffData>
        </w:fldChar>
      </w:r>
      <w:bookmarkStart w:id="8" w:name="Text7"/>
      <w:r w:rsidR="000E419B" w:rsidRPr="006E65E6">
        <w:rPr>
          <w:rFonts w:ascii="Arial" w:hAnsi="Arial" w:cs="Arial"/>
          <w:sz w:val="20"/>
          <w:szCs w:val="20"/>
        </w:rPr>
        <w:instrText xml:space="preserve"> FORMTEXT </w:instrText>
      </w:r>
      <w:r w:rsidR="000A5FB1" w:rsidRPr="006E65E6">
        <w:rPr>
          <w:rFonts w:ascii="Arial" w:hAnsi="Arial" w:cs="Arial"/>
          <w:sz w:val="20"/>
          <w:szCs w:val="20"/>
        </w:rPr>
      </w:r>
      <w:r w:rsidR="000A5FB1" w:rsidRPr="006E65E6">
        <w:rPr>
          <w:rFonts w:ascii="Arial" w:hAnsi="Arial" w:cs="Arial"/>
          <w:sz w:val="20"/>
          <w:szCs w:val="20"/>
        </w:rPr>
        <w:fldChar w:fldCharType="separate"/>
      </w:r>
      <w:r w:rsidR="00321A05" w:rsidRPr="006E65E6">
        <w:rPr>
          <w:rFonts w:ascii="Arial" w:hAnsi="Arial" w:cs="Arial"/>
          <w:sz w:val="20"/>
          <w:szCs w:val="20"/>
        </w:rPr>
        <w:t> </w:t>
      </w:r>
      <w:r w:rsidR="00321A05" w:rsidRPr="006E65E6">
        <w:rPr>
          <w:rFonts w:ascii="Arial" w:hAnsi="Arial" w:cs="Arial"/>
          <w:sz w:val="20"/>
          <w:szCs w:val="20"/>
        </w:rPr>
        <w:t> </w:t>
      </w:r>
      <w:r w:rsidR="00321A05" w:rsidRPr="006E65E6">
        <w:rPr>
          <w:rFonts w:ascii="Arial" w:hAnsi="Arial" w:cs="Arial"/>
          <w:sz w:val="20"/>
          <w:szCs w:val="20"/>
        </w:rPr>
        <w:t> </w:t>
      </w:r>
      <w:r w:rsidR="00321A05" w:rsidRPr="006E65E6">
        <w:rPr>
          <w:rFonts w:ascii="Arial" w:hAnsi="Arial" w:cs="Arial"/>
          <w:sz w:val="20"/>
          <w:szCs w:val="20"/>
        </w:rPr>
        <w:t> </w:t>
      </w:r>
      <w:r w:rsidR="00321A05" w:rsidRPr="006E65E6">
        <w:rPr>
          <w:rFonts w:ascii="Arial" w:hAnsi="Arial" w:cs="Arial"/>
          <w:sz w:val="20"/>
          <w:szCs w:val="20"/>
        </w:rPr>
        <w:t> </w:t>
      </w:r>
      <w:r w:rsidR="000A5FB1" w:rsidRPr="006E65E6">
        <w:rPr>
          <w:rFonts w:ascii="Arial" w:hAnsi="Arial" w:cs="Arial"/>
          <w:sz w:val="20"/>
          <w:szCs w:val="20"/>
        </w:rPr>
        <w:fldChar w:fldCharType="end"/>
      </w:r>
      <w:bookmarkEnd w:id="8"/>
    </w:p>
    <w:p w:rsidR="00321A05" w:rsidRPr="006E65E6" w:rsidRDefault="00321A05" w:rsidP="006E65E6">
      <w:pPr>
        <w:ind w:right="-288" w:firstLine="1068"/>
        <w:rPr>
          <w:rFonts w:ascii="Arial" w:hAnsi="Arial" w:cs="Arial"/>
          <w:sz w:val="20"/>
          <w:szCs w:val="20"/>
        </w:rPr>
      </w:pPr>
    </w:p>
    <w:p w:rsidR="00321A05" w:rsidRPr="006E65E6" w:rsidRDefault="00321A05" w:rsidP="006E65E6">
      <w:pPr>
        <w:ind w:right="-288"/>
        <w:rPr>
          <w:rFonts w:ascii="Arial" w:hAnsi="Arial" w:cs="Arial"/>
          <w:sz w:val="20"/>
          <w:szCs w:val="20"/>
        </w:rPr>
      </w:pPr>
      <w:r w:rsidRPr="006E65E6">
        <w:rPr>
          <w:rFonts w:ascii="Arial" w:hAnsi="Arial" w:cs="Arial"/>
          <w:sz w:val="20"/>
          <w:szCs w:val="20"/>
        </w:rPr>
        <w:t>Betriebs</w:t>
      </w:r>
      <w:r w:rsidR="006E65E6">
        <w:rPr>
          <w:rFonts w:ascii="Arial" w:hAnsi="Arial" w:cs="Arial"/>
          <w:sz w:val="20"/>
          <w:szCs w:val="20"/>
        </w:rPr>
        <w:t xml:space="preserve">-Nr. </w:t>
      </w:r>
      <w:r w:rsidRPr="006E65E6">
        <w:rPr>
          <w:rFonts w:ascii="Arial" w:hAnsi="Arial" w:cs="Arial"/>
          <w:sz w:val="20"/>
          <w:szCs w:val="20"/>
        </w:rPr>
        <w:t>des Kooperationsbetriebs:</w:t>
      </w:r>
      <w:r w:rsidRPr="006E65E6">
        <w:rPr>
          <w:rFonts w:ascii="Arial" w:hAnsi="Arial" w:cs="Arial"/>
          <w:sz w:val="20"/>
          <w:szCs w:val="20"/>
        </w:rPr>
        <w:tab/>
      </w:r>
      <w:r w:rsidR="000A5FB1" w:rsidRPr="006E65E6">
        <w:rPr>
          <w:rFonts w:ascii="Arial" w:hAnsi="Arial" w:cs="Arial"/>
          <w:sz w:val="20"/>
          <w:szCs w:val="20"/>
        </w:rPr>
        <w:fldChar w:fldCharType="begin">
          <w:ffData>
            <w:name w:val="Text7"/>
            <w:enabled/>
            <w:calcOnExit w:val="0"/>
            <w:textInput/>
          </w:ffData>
        </w:fldChar>
      </w:r>
      <w:r w:rsidRPr="006E65E6">
        <w:rPr>
          <w:rFonts w:ascii="Arial" w:hAnsi="Arial" w:cs="Arial"/>
          <w:sz w:val="20"/>
          <w:szCs w:val="20"/>
        </w:rPr>
        <w:instrText xml:space="preserve"> FORMTEXT </w:instrText>
      </w:r>
      <w:r w:rsidR="000A5FB1" w:rsidRPr="006E65E6">
        <w:rPr>
          <w:rFonts w:ascii="Arial" w:hAnsi="Arial" w:cs="Arial"/>
          <w:sz w:val="20"/>
          <w:szCs w:val="20"/>
        </w:rPr>
      </w:r>
      <w:r w:rsidR="000A5FB1" w:rsidRPr="006E65E6">
        <w:rPr>
          <w:rFonts w:ascii="Arial" w:hAnsi="Arial" w:cs="Arial"/>
          <w:sz w:val="20"/>
          <w:szCs w:val="20"/>
        </w:rPr>
        <w:fldChar w:fldCharType="separate"/>
      </w:r>
      <w:r w:rsidRPr="006E65E6">
        <w:rPr>
          <w:rFonts w:ascii="Arial" w:hAnsi="Arial" w:cs="Arial"/>
          <w:sz w:val="20"/>
          <w:szCs w:val="20"/>
        </w:rPr>
        <w:t> </w:t>
      </w:r>
      <w:r w:rsidRPr="006E65E6">
        <w:rPr>
          <w:rFonts w:ascii="Arial" w:hAnsi="Arial" w:cs="Arial"/>
          <w:sz w:val="20"/>
          <w:szCs w:val="20"/>
        </w:rPr>
        <w:t> </w:t>
      </w:r>
      <w:r w:rsidRPr="006E65E6">
        <w:rPr>
          <w:rFonts w:ascii="Arial" w:hAnsi="Arial" w:cs="Arial"/>
          <w:sz w:val="20"/>
          <w:szCs w:val="20"/>
        </w:rPr>
        <w:t> </w:t>
      </w:r>
      <w:r w:rsidRPr="006E65E6">
        <w:rPr>
          <w:rFonts w:ascii="Arial" w:hAnsi="Arial" w:cs="Arial"/>
          <w:sz w:val="20"/>
          <w:szCs w:val="20"/>
        </w:rPr>
        <w:t> </w:t>
      </w:r>
      <w:r w:rsidRPr="006E65E6">
        <w:rPr>
          <w:rFonts w:ascii="Arial" w:hAnsi="Arial" w:cs="Arial"/>
          <w:sz w:val="20"/>
          <w:szCs w:val="20"/>
        </w:rPr>
        <w:t> </w:t>
      </w:r>
      <w:r w:rsidR="000A5FB1" w:rsidRPr="006E65E6">
        <w:rPr>
          <w:rFonts w:ascii="Arial" w:hAnsi="Arial" w:cs="Arial"/>
          <w:sz w:val="20"/>
          <w:szCs w:val="20"/>
        </w:rPr>
        <w:fldChar w:fldCharType="end"/>
      </w:r>
    </w:p>
    <w:p w:rsidR="00AB58D7" w:rsidRPr="006E65E6" w:rsidRDefault="00AB58D7" w:rsidP="006E65E6">
      <w:pPr>
        <w:ind w:right="-288"/>
        <w:rPr>
          <w:rFonts w:ascii="Arial" w:hAnsi="Arial" w:cs="Arial"/>
          <w:sz w:val="20"/>
          <w:szCs w:val="20"/>
        </w:rPr>
      </w:pPr>
    </w:p>
    <w:p w:rsidR="00FE1E34" w:rsidRPr="006E65E6" w:rsidRDefault="00FE1E34" w:rsidP="006E65E6">
      <w:pPr>
        <w:ind w:right="-288"/>
        <w:rPr>
          <w:rFonts w:ascii="Arial" w:hAnsi="Arial" w:cs="Arial"/>
          <w:sz w:val="20"/>
          <w:szCs w:val="20"/>
        </w:rPr>
      </w:pPr>
    </w:p>
    <w:p w:rsidR="00FE1E34" w:rsidRPr="006E65E6" w:rsidRDefault="00FE1E34" w:rsidP="006E65E6">
      <w:pPr>
        <w:ind w:right="-288"/>
        <w:rPr>
          <w:rFonts w:ascii="Arial" w:hAnsi="Arial" w:cs="Arial"/>
          <w:sz w:val="20"/>
          <w:szCs w:val="20"/>
        </w:rPr>
      </w:pPr>
      <w:r w:rsidRPr="006E65E6">
        <w:rPr>
          <w:rFonts w:ascii="Arial" w:hAnsi="Arial" w:cs="Arial"/>
          <w:sz w:val="20"/>
          <w:szCs w:val="20"/>
        </w:rPr>
        <w:t>verantwortliche/-r  Ausbilder/-in:</w:t>
      </w:r>
      <w:r w:rsidR="006E65E6">
        <w:rPr>
          <w:rFonts w:ascii="Arial" w:hAnsi="Arial" w:cs="Arial"/>
          <w:sz w:val="20"/>
          <w:szCs w:val="20"/>
        </w:rPr>
        <w:tab/>
      </w:r>
      <w:r w:rsidR="006E65E6">
        <w:rPr>
          <w:rFonts w:ascii="Arial" w:hAnsi="Arial" w:cs="Arial"/>
          <w:sz w:val="20"/>
          <w:szCs w:val="20"/>
        </w:rPr>
        <w:tab/>
      </w:r>
      <w:r w:rsidR="000A5FB1" w:rsidRPr="006E65E6">
        <w:rPr>
          <w:rFonts w:ascii="Arial" w:hAnsi="Arial" w:cs="Arial"/>
          <w:sz w:val="20"/>
          <w:szCs w:val="20"/>
        </w:rPr>
        <w:fldChar w:fldCharType="begin">
          <w:ffData>
            <w:name w:val="Text8"/>
            <w:enabled/>
            <w:calcOnExit w:val="0"/>
            <w:textInput/>
          </w:ffData>
        </w:fldChar>
      </w:r>
      <w:bookmarkStart w:id="9" w:name="Text8"/>
      <w:r w:rsidR="000E419B" w:rsidRPr="006E65E6">
        <w:rPr>
          <w:rFonts w:ascii="Arial" w:hAnsi="Arial" w:cs="Arial"/>
          <w:sz w:val="20"/>
          <w:szCs w:val="20"/>
        </w:rPr>
        <w:instrText xml:space="preserve"> FORMTEXT </w:instrText>
      </w:r>
      <w:r w:rsidR="000A5FB1" w:rsidRPr="006E65E6">
        <w:rPr>
          <w:rFonts w:ascii="Arial" w:hAnsi="Arial" w:cs="Arial"/>
          <w:sz w:val="20"/>
          <w:szCs w:val="20"/>
        </w:rPr>
      </w:r>
      <w:r w:rsidR="000A5FB1" w:rsidRPr="006E65E6">
        <w:rPr>
          <w:rFonts w:ascii="Arial" w:hAnsi="Arial" w:cs="Arial"/>
          <w:sz w:val="20"/>
          <w:szCs w:val="20"/>
        </w:rPr>
        <w:fldChar w:fldCharType="separate"/>
      </w:r>
      <w:r w:rsidR="000E419B" w:rsidRPr="006E65E6">
        <w:rPr>
          <w:rFonts w:ascii="Arial" w:hAnsi="Arial" w:cs="Arial"/>
          <w:sz w:val="20"/>
          <w:szCs w:val="20"/>
        </w:rPr>
        <w:t> </w:t>
      </w:r>
      <w:r w:rsidR="000E419B" w:rsidRPr="006E65E6">
        <w:rPr>
          <w:rFonts w:ascii="Arial" w:hAnsi="Arial" w:cs="Arial"/>
          <w:sz w:val="20"/>
          <w:szCs w:val="20"/>
        </w:rPr>
        <w:t> </w:t>
      </w:r>
      <w:r w:rsidR="000E419B" w:rsidRPr="006E65E6">
        <w:rPr>
          <w:rFonts w:ascii="Arial" w:hAnsi="Arial" w:cs="Arial"/>
          <w:sz w:val="20"/>
          <w:szCs w:val="20"/>
        </w:rPr>
        <w:t> </w:t>
      </w:r>
      <w:r w:rsidR="000E419B" w:rsidRPr="006E65E6">
        <w:rPr>
          <w:rFonts w:ascii="Arial" w:hAnsi="Arial" w:cs="Arial"/>
          <w:sz w:val="20"/>
          <w:szCs w:val="20"/>
        </w:rPr>
        <w:t> </w:t>
      </w:r>
      <w:r w:rsidR="000E419B" w:rsidRPr="006E65E6">
        <w:rPr>
          <w:rFonts w:ascii="Arial" w:hAnsi="Arial" w:cs="Arial"/>
          <w:sz w:val="20"/>
          <w:szCs w:val="20"/>
        </w:rPr>
        <w:t> </w:t>
      </w:r>
      <w:r w:rsidR="000A5FB1" w:rsidRPr="006E65E6">
        <w:rPr>
          <w:rFonts w:ascii="Arial" w:hAnsi="Arial" w:cs="Arial"/>
          <w:sz w:val="20"/>
          <w:szCs w:val="20"/>
        </w:rPr>
        <w:fldChar w:fldCharType="end"/>
      </w:r>
      <w:bookmarkEnd w:id="9"/>
    </w:p>
    <w:p w:rsidR="00FE1E34" w:rsidRPr="006E65E6" w:rsidRDefault="00FE1E34" w:rsidP="006E65E6">
      <w:pPr>
        <w:ind w:right="-288"/>
        <w:rPr>
          <w:rFonts w:ascii="Arial" w:hAnsi="Arial" w:cs="Arial"/>
          <w:sz w:val="20"/>
          <w:szCs w:val="20"/>
        </w:rPr>
      </w:pPr>
    </w:p>
    <w:p w:rsidR="00FE1E34" w:rsidRPr="006E65E6" w:rsidRDefault="00FE1E34" w:rsidP="006E65E6">
      <w:pPr>
        <w:ind w:right="-288"/>
        <w:rPr>
          <w:rFonts w:ascii="Arial" w:hAnsi="Arial" w:cs="Arial"/>
          <w:sz w:val="20"/>
          <w:szCs w:val="20"/>
        </w:rPr>
      </w:pPr>
    </w:p>
    <w:p w:rsidR="000543C4" w:rsidRPr="006E65E6" w:rsidRDefault="00AB58D7" w:rsidP="006E65E6">
      <w:pPr>
        <w:ind w:right="-288"/>
        <w:rPr>
          <w:rFonts w:ascii="Arial" w:hAnsi="Arial" w:cs="Arial"/>
          <w:sz w:val="20"/>
          <w:szCs w:val="20"/>
        </w:rPr>
      </w:pPr>
      <w:r w:rsidRPr="006E65E6">
        <w:rPr>
          <w:rFonts w:ascii="Arial" w:hAnsi="Arial" w:cs="Arial"/>
          <w:sz w:val="20"/>
          <w:szCs w:val="20"/>
        </w:rPr>
        <w:t>Auszubildende</w:t>
      </w:r>
      <w:r w:rsidR="000543C4" w:rsidRPr="006E65E6">
        <w:rPr>
          <w:rFonts w:ascii="Arial" w:hAnsi="Arial" w:cs="Arial"/>
          <w:sz w:val="20"/>
          <w:szCs w:val="20"/>
        </w:rPr>
        <w:t>/r:</w:t>
      </w:r>
      <w:r w:rsidR="006E65E6">
        <w:rPr>
          <w:rFonts w:ascii="Arial" w:hAnsi="Arial" w:cs="Arial"/>
          <w:sz w:val="20"/>
          <w:szCs w:val="20"/>
        </w:rPr>
        <w:tab/>
      </w:r>
      <w:r w:rsidR="006E65E6">
        <w:rPr>
          <w:rFonts w:ascii="Arial" w:hAnsi="Arial" w:cs="Arial"/>
          <w:sz w:val="20"/>
          <w:szCs w:val="20"/>
        </w:rPr>
        <w:tab/>
      </w:r>
      <w:r w:rsidR="006E65E6">
        <w:rPr>
          <w:rFonts w:ascii="Arial" w:hAnsi="Arial" w:cs="Arial"/>
          <w:sz w:val="20"/>
          <w:szCs w:val="20"/>
        </w:rPr>
        <w:tab/>
      </w:r>
      <w:r w:rsidR="000A5FB1" w:rsidRPr="006E65E6">
        <w:rPr>
          <w:rFonts w:ascii="Arial" w:hAnsi="Arial" w:cs="Arial"/>
          <w:sz w:val="20"/>
          <w:szCs w:val="20"/>
        </w:rPr>
        <w:fldChar w:fldCharType="begin">
          <w:ffData>
            <w:name w:val="Text9"/>
            <w:enabled/>
            <w:calcOnExit w:val="0"/>
            <w:textInput/>
          </w:ffData>
        </w:fldChar>
      </w:r>
      <w:bookmarkStart w:id="10" w:name="Text9"/>
      <w:r w:rsidR="000E419B" w:rsidRPr="006E65E6">
        <w:rPr>
          <w:rFonts w:ascii="Arial" w:hAnsi="Arial" w:cs="Arial"/>
          <w:sz w:val="20"/>
          <w:szCs w:val="20"/>
        </w:rPr>
        <w:instrText xml:space="preserve"> FORMTEXT </w:instrText>
      </w:r>
      <w:r w:rsidR="000A5FB1" w:rsidRPr="006E65E6">
        <w:rPr>
          <w:rFonts w:ascii="Arial" w:hAnsi="Arial" w:cs="Arial"/>
          <w:sz w:val="20"/>
          <w:szCs w:val="20"/>
        </w:rPr>
      </w:r>
      <w:r w:rsidR="000A5FB1" w:rsidRPr="006E65E6">
        <w:rPr>
          <w:rFonts w:ascii="Arial" w:hAnsi="Arial" w:cs="Arial"/>
          <w:sz w:val="20"/>
          <w:szCs w:val="20"/>
        </w:rPr>
        <w:fldChar w:fldCharType="separate"/>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A5FB1" w:rsidRPr="006E65E6">
        <w:rPr>
          <w:rFonts w:ascii="Arial" w:hAnsi="Arial" w:cs="Arial"/>
          <w:sz w:val="20"/>
          <w:szCs w:val="20"/>
        </w:rPr>
        <w:fldChar w:fldCharType="end"/>
      </w:r>
      <w:bookmarkEnd w:id="10"/>
    </w:p>
    <w:p w:rsidR="000543C4" w:rsidRPr="006E65E6" w:rsidRDefault="006E65E6" w:rsidP="006E65E6">
      <w:pPr>
        <w:ind w:right="-288" w:firstLine="1068"/>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0A5FB1" w:rsidRPr="006E65E6">
        <w:rPr>
          <w:rFonts w:ascii="Arial" w:hAnsi="Arial" w:cs="Arial"/>
          <w:sz w:val="20"/>
          <w:szCs w:val="20"/>
        </w:rPr>
        <w:fldChar w:fldCharType="begin">
          <w:ffData>
            <w:name w:val="Text10"/>
            <w:enabled/>
            <w:calcOnExit w:val="0"/>
            <w:textInput/>
          </w:ffData>
        </w:fldChar>
      </w:r>
      <w:bookmarkStart w:id="11" w:name="Text10"/>
      <w:r w:rsidR="000E419B" w:rsidRPr="006E65E6">
        <w:rPr>
          <w:rFonts w:ascii="Arial" w:hAnsi="Arial" w:cs="Arial"/>
          <w:sz w:val="20"/>
          <w:szCs w:val="20"/>
        </w:rPr>
        <w:instrText xml:space="preserve"> FORMTEXT </w:instrText>
      </w:r>
      <w:r w:rsidR="000A5FB1" w:rsidRPr="006E65E6">
        <w:rPr>
          <w:rFonts w:ascii="Arial" w:hAnsi="Arial" w:cs="Arial"/>
          <w:sz w:val="20"/>
          <w:szCs w:val="20"/>
        </w:rPr>
      </w:r>
      <w:r w:rsidR="000A5FB1" w:rsidRPr="006E65E6">
        <w:rPr>
          <w:rFonts w:ascii="Arial" w:hAnsi="Arial" w:cs="Arial"/>
          <w:sz w:val="20"/>
          <w:szCs w:val="20"/>
        </w:rPr>
        <w:fldChar w:fldCharType="separate"/>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A5FB1" w:rsidRPr="006E65E6">
        <w:rPr>
          <w:rFonts w:ascii="Arial" w:hAnsi="Arial" w:cs="Arial"/>
          <w:sz w:val="20"/>
          <w:szCs w:val="20"/>
        </w:rPr>
        <w:fldChar w:fldCharType="end"/>
      </w:r>
      <w:bookmarkEnd w:id="11"/>
    </w:p>
    <w:p w:rsidR="000543C4" w:rsidRPr="006E65E6" w:rsidRDefault="006E65E6" w:rsidP="006E65E6">
      <w:pPr>
        <w:ind w:right="-288" w:firstLine="1068"/>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0A5FB1" w:rsidRPr="006E65E6">
        <w:rPr>
          <w:rFonts w:ascii="Arial" w:hAnsi="Arial" w:cs="Arial"/>
          <w:sz w:val="20"/>
          <w:szCs w:val="20"/>
        </w:rPr>
        <w:fldChar w:fldCharType="begin">
          <w:ffData>
            <w:name w:val="Text11"/>
            <w:enabled/>
            <w:calcOnExit w:val="0"/>
            <w:textInput/>
          </w:ffData>
        </w:fldChar>
      </w:r>
      <w:bookmarkStart w:id="12" w:name="Text11"/>
      <w:r w:rsidR="000E419B" w:rsidRPr="006E65E6">
        <w:rPr>
          <w:rFonts w:ascii="Arial" w:hAnsi="Arial" w:cs="Arial"/>
          <w:sz w:val="20"/>
          <w:szCs w:val="20"/>
        </w:rPr>
        <w:instrText xml:space="preserve"> FORMTEXT </w:instrText>
      </w:r>
      <w:r w:rsidR="000A5FB1" w:rsidRPr="006E65E6">
        <w:rPr>
          <w:rFonts w:ascii="Arial" w:hAnsi="Arial" w:cs="Arial"/>
          <w:sz w:val="20"/>
          <w:szCs w:val="20"/>
        </w:rPr>
      </w:r>
      <w:r w:rsidR="000A5FB1" w:rsidRPr="006E65E6">
        <w:rPr>
          <w:rFonts w:ascii="Arial" w:hAnsi="Arial" w:cs="Arial"/>
          <w:sz w:val="20"/>
          <w:szCs w:val="20"/>
        </w:rPr>
        <w:fldChar w:fldCharType="separate"/>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A5FB1" w:rsidRPr="006E65E6">
        <w:rPr>
          <w:rFonts w:ascii="Arial" w:hAnsi="Arial" w:cs="Arial"/>
          <w:sz w:val="20"/>
          <w:szCs w:val="20"/>
        </w:rPr>
        <w:fldChar w:fldCharType="end"/>
      </w:r>
      <w:bookmarkEnd w:id="12"/>
    </w:p>
    <w:p w:rsidR="000543C4" w:rsidRPr="006E65E6" w:rsidRDefault="000543C4" w:rsidP="006E65E6">
      <w:pPr>
        <w:autoSpaceDE w:val="0"/>
        <w:autoSpaceDN w:val="0"/>
        <w:adjustRightInd w:val="0"/>
        <w:jc w:val="both"/>
        <w:rPr>
          <w:rFonts w:ascii="Arial" w:hAnsi="Arial" w:cs="Arial"/>
          <w:b/>
          <w:bCs/>
          <w:sz w:val="20"/>
          <w:szCs w:val="20"/>
        </w:rPr>
      </w:pPr>
    </w:p>
    <w:p w:rsidR="003A455D" w:rsidRDefault="003A455D" w:rsidP="003A455D">
      <w:pPr>
        <w:ind w:left="-360" w:right="-288" w:firstLine="360"/>
        <w:rPr>
          <w:rFonts w:ascii="Arial" w:hAnsi="Arial" w:cs="Arial"/>
          <w:sz w:val="20"/>
          <w:szCs w:val="20"/>
        </w:rPr>
      </w:pPr>
      <w:r>
        <w:rPr>
          <w:rFonts w:ascii="Arial" w:hAnsi="Arial" w:cs="Arial"/>
          <w:sz w:val="20"/>
          <w:szCs w:val="20"/>
        </w:rPr>
        <w:t>Kd Nr</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fldChar w:fldCharType="begin">
          <w:ffData>
            <w:name w:val="Text9"/>
            <w:enabled/>
            <w:calcOnExit w:val="0"/>
            <w:textInput/>
          </w:ffData>
        </w:fldChar>
      </w:r>
      <w:r>
        <w:rPr>
          <w:rFonts w:ascii="Arial" w:hAnsi="Arial" w:cs="Arial"/>
          <w:sz w:val="20"/>
          <w:szCs w:val="20"/>
        </w:rPr>
        <w:instrText xml:space="preserve"> FORMTEXT </w:instrText>
      </w:r>
      <w: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fldChar w:fldCharType="end"/>
      </w:r>
    </w:p>
    <w:p w:rsidR="000543C4" w:rsidRPr="006E65E6" w:rsidRDefault="000543C4" w:rsidP="006E65E6">
      <w:pPr>
        <w:autoSpaceDE w:val="0"/>
        <w:autoSpaceDN w:val="0"/>
        <w:adjustRightInd w:val="0"/>
        <w:jc w:val="both"/>
        <w:rPr>
          <w:rFonts w:ascii="Arial" w:hAnsi="Arial" w:cs="Arial"/>
          <w:b/>
          <w:bCs/>
          <w:sz w:val="20"/>
          <w:szCs w:val="20"/>
        </w:rPr>
      </w:pPr>
    </w:p>
    <w:p w:rsidR="000543C4" w:rsidRPr="006E65E6" w:rsidRDefault="000543C4" w:rsidP="006E65E6">
      <w:pPr>
        <w:autoSpaceDE w:val="0"/>
        <w:autoSpaceDN w:val="0"/>
        <w:adjustRightInd w:val="0"/>
        <w:jc w:val="both"/>
        <w:rPr>
          <w:rFonts w:ascii="Arial" w:hAnsi="Arial" w:cs="Arial"/>
          <w:b/>
          <w:bCs/>
          <w:sz w:val="20"/>
          <w:szCs w:val="20"/>
        </w:rPr>
      </w:pPr>
    </w:p>
    <w:p w:rsidR="006E65E6" w:rsidRDefault="006E65E6">
      <w:pPr>
        <w:rPr>
          <w:rFonts w:ascii="Arial" w:hAnsi="Arial" w:cs="Arial"/>
          <w:b/>
          <w:bCs/>
          <w:szCs w:val="22"/>
        </w:rPr>
      </w:pPr>
      <w:r>
        <w:rPr>
          <w:rFonts w:ascii="Arial" w:hAnsi="Arial" w:cs="Arial"/>
          <w:b/>
          <w:bCs/>
          <w:szCs w:val="22"/>
        </w:rPr>
        <w:br w:type="page"/>
      </w:r>
    </w:p>
    <w:p w:rsidR="00AB58D7" w:rsidRPr="001950D3" w:rsidRDefault="00AB58D7" w:rsidP="006E65E6">
      <w:pPr>
        <w:autoSpaceDE w:val="0"/>
        <w:autoSpaceDN w:val="0"/>
        <w:adjustRightInd w:val="0"/>
        <w:jc w:val="center"/>
        <w:rPr>
          <w:rFonts w:ascii="Arial" w:hAnsi="Arial" w:cs="Arial"/>
          <w:b/>
          <w:bCs/>
          <w:szCs w:val="22"/>
        </w:rPr>
      </w:pPr>
      <w:r w:rsidRPr="001950D3">
        <w:rPr>
          <w:rFonts w:ascii="Arial" w:hAnsi="Arial" w:cs="Arial"/>
          <w:b/>
          <w:bCs/>
          <w:szCs w:val="22"/>
        </w:rPr>
        <w:lastRenderedPageBreak/>
        <w:t>§ 1 Gegenstand des Vertrages</w:t>
      </w:r>
    </w:p>
    <w:p w:rsidR="00072FC1" w:rsidRPr="001950D3" w:rsidRDefault="00072FC1" w:rsidP="006E65E6">
      <w:pPr>
        <w:autoSpaceDE w:val="0"/>
        <w:autoSpaceDN w:val="0"/>
        <w:adjustRightInd w:val="0"/>
        <w:jc w:val="center"/>
        <w:rPr>
          <w:rFonts w:ascii="Arial" w:hAnsi="Arial" w:cs="Arial"/>
          <w:b/>
          <w:bCs/>
          <w:szCs w:val="22"/>
        </w:rPr>
      </w:pPr>
    </w:p>
    <w:p w:rsidR="00072FC1" w:rsidRPr="006E65E6" w:rsidRDefault="00BE02A2" w:rsidP="006E65E6">
      <w:pPr>
        <w:pStyle w:val="Listenabsatz"/>
        <w:numPr>
          <w:ilvl w:val="0"/>
          <w:numId w:val="25"/>
        </w:numPr>
        <w:autoSpaceDE w:val="0"/>
        <w:autoSpaceDN w:val="0"/>
        <w:adjustRightInd w:val="0"/>
        <w:ind w:left="426"/>
        <w:jc w:val="both"/>
        <w:rPr>
          <w:rFonts w:ascii="Arial" w:hAnsi="Arial" w:cs="Arial"/>
          <w:sz w:val="20"/>
          <w:szCs w:val="20"/>
        </w:rPr>
      </w:pPr>
      <w:r w:rsidRPr="006E65E6">
        <w:rPr>
          <w:rFonts w:ascii="Arial" w:hAnsi="Arial" w:cs="Arial"/>
          <w:sz w:val="20"/>
          <w:szCs w:val="20"/>
        </w:rPr>
        <w:t>Zwischen dem Träger</w:t>
      </w:r>
      <w:r w:rsidR="005A4485" w:rsidRPr="006E65E6">
        <w:rPr>
          <w:rFonts w:ascii="Arial" w:hAnsi="Arial" w:cs="Arial"/>
          <w:sz w:val="20"/>
          <w:szCs w:val="20"/>
        </w:rPr>
        <w:t xml:space="preserve"> der Maßnahme und der/</w:t>
      </w:r>
      <w:r w:rsidRPr="006E65E6">
        <w:rPr>
          <w:rFonts w:ascii="Arial" w:hAnsi="Arial" w:cs="Arial"/>
          <w:sz w:val="20"/>
          <w:szCs w:val="20"/>
        </w:rPr>
        <w:t xml:space="preserve">dem Auszubildenden wurde ein Ausbildungsvertrag für den Ausbildungsberuf </w:t>
      </w:r>
      <w:r w:rsidR="000A5FB1" w:rsidRPr="006E65E6">
        <w:rPr>
          <w:rFonts w:ascii="Arial" w:hAnsi="Arial" w:cs="Arial"/>
          <w:sz w:val="20"/>
          <w:szCs w:val="20"/>
        </w:rPr>
        <w:fldChar w:fldCharType="begin">
          <w:ffData>
            <w:name w:val="Text1"/>
            <w:enabled/>
            <w:calcOnExit w:val="0"/>
            <w:textInput/>
          </w:ffData>
        </w:fldChar>
      </w:r>
      <w:bookmarkStart w:id="13" w:name="Text1"/>
      <w:r w:rsidR="000E419B" w:rsidRPr="006E65E6">
        <w:rPr>
          <w:rFonts w:ascii="Arial" w:hAnsi="Arial" w:cs="Arial"/>
          <w:sz w:val="20"/>
          <w:szCs w:val="20"/>
        </w:rPr>
        <w:instrText xml:space="preserve"> FORMTEXT </w:instrText>
      </w:r>
      <w:r w:rsidR="000A5FB1" w:rsidRPr="006E65E6">
        <w:rPr>
          <w:rFonts w:ascii="Arial" w:hAnsi="Arial" w:cs="Arial"/>
          <w:sz w:val="20"/>
          <w:szCs w:val="20"/>
        </w:rPr>
      </w:r>
      <w:r w:rsidR="000A5FB1" w:rsidRPr="006E65E6">
        <w:rPr>
          <w:rFonts w:ascii="Arial" w:hAnsi="Arial" w:cs="Arial"/>
          <w:sz w:val="20"/>
          <w:szCs w:val="20"/>
        </w:rPr>
        <w:fldChar w:fldCharType="separate"/>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A5FB1" w:rsidRPr="006E65E6">
        <w:rPr>
          <w:rFonts w:ascii="Arial" w:hAnsi="Arial" w:cs="Arial"/>
          <w:sz w:val="20"/>
          <w:szCs w:val="20"/>
        </w:rPr>
        <w:fldChar w:fldCharType="end"/>
      </w:r>
      <w:bookmarkEnd w:id="13"/>
      <w:r w:rsidRPr="006E65E6">
        <w:rPr>
          <w:rFonts w:ascii="Arial" w:hAnsi="Arial" w:cs="Arial"/>
          <w:sz w:val="20"/>
          <w:szCs w:val="20"/>
        </w:rPr>
        <w:t xml:space="preserve"> abgeschlossen. </w:t>
      </w:r>
      <w:r w:rsidR="007A11E1" w:rsidRPr="006E65E6">
        <w:rPr>
          <w:rFonts w:ascii="Arial" w:hAnsi="Arial" w:cs="Arial"/>
          <w:sz w:val="20"/>
          <w:szCs w:val="20"/>
        </w:rPr>
        <w:t>Die</w:t>
      </w:r>
      <w:r w:rsidRPr="006E65E6">
        <w:rPr>
          <w:rFonts w:ascii="Arial" w:hAnsi="Arial" w:cs="Arial"/>
          <w:sz w:val="20"/>
          <w:szCs w:val="20"/>
        </w:rPr>
        <w:t xml:space="preserve"> Vermittlung aller Ausbildungsinhalte</w:t>
      </w:r>
      <w:r w:rsidR="007A11E1" w:rsidRPr="006E65E6">
        <w:rPr>
          <w:rFonts w:ascii="Arial" w:hAnsi="Arial" w:cs="Arial"/>
          <w:sz w:val="20"/>
          <w:szCs w:val="20"/>
        </w:rPr>
        <w:t xml:space="preserve"> gemäß der Ausbildungsord</w:t>
      </w:r>
      <w:r w:rsidR="0026436A" w:rsidRPr="006E65E6">
        <w:rPr>
          <w:rFonts w:ascii="Arial" w:hAnsi="Arial" w:cs="Arial"/>
          <w:sz w:val="20"/>
          <w:szCs w:val="20"/>
        </w:rPr>
        <w:t>nung sowie des Ausbildungs</w:t>
      </w:r>
      <w:r w:rsidR="007A11E1" w:rsidRPr="006E65E6">
        <w:rPr>
          <w:rFonts w:ascii="Arial" w:hAnsi="Arial" w:cs="Arial"/>
          <w:sz w:val="20"/>
          <w:szCs w:val="20"/>
        </w:rPr>
        <w:t xml:space="preserve">plans erfolgt </w:t>
      </w:r>
      <w:r w:rsidR="00E755BA">
        <w:rPr>
          <w:rFonts w:ascii="Arial" w:hAnsi="Arial" w:cs="Arial"/>
          <w:sz w:val="20"/>
          <w:szCs w:val="20"/>
        </w:rPr>
        <w:t xml:space="preserve">für die Dauer dieses Vertrags </w:t>
      </w:r>
      <w:r w:rsidR="0045416E" w:rsidRPr="006E65E6">
        <w:rPr>
          <w:rFonts w:ascii="Arial" w:hAnsi="Arial" w:cs="Arial"/>
          <w:sz w:val="20"/>
          <w:szCs w:val="20"/>
        </w:rPr>
        <w:t>in Kooperation</w:t>
      </w:r>
      <w:r w:rsidR="007A11E1" w:rsidRPr="006E65E6">
        <w:rPr>
          <w:rFonts w:ascii="Arial" w:hAnsi="Arial" w:cs="Arial"/>
          <w:sz w:val="20"/>
          <w:szCs w:val="20"/>
        </w:rPr>
        <w:t xml:space="preserve"> zwischen dem Träger der Maßnahme und dem Kooperationsbetrieb.</w:t>
      </w:r>
    </w:p>
    <w:p w:rsidR="007A11E1" w:rsidRPr="006E65E6" w:rsidRDefault="007A11E1" w:rsidP="006E65E6">
      <w:pPr>
        <w:autoSpaceDE w:val="0"/>
        <w:autoSpaceDN w:val="0"/>
        <w:adjustRightInd w:val="0"/>
        <w:ind w:left="426"/>
        <w:jc w:val="both"/>
        <w:rPr>
          <w:rFonts w:ascii="Arial" w:hAnsi="Arial" w:cs="Arial"/>
          <w:sz w:val="20"/>
          <w:szCs w:val="20"/>
        </w:rPr>
      </w:pPr>
    </w:p>
    <w:p w:rsidR="00AB58D7" w:rsidRPr="006E65E6" w:rsidRDefault="00AB58D7" w:rsidP="006E65E6">
      <w:pPr>
        <w:pStyle w:val="Listenabsatz"/>
        <w:numPr>
          <w:ilvl w:val="0"/>
          <w:numId w:val="25"/>
        </w:numPr>
        <w:autoSpaceDE w:val="0"/>
        <w:autoSpaceDN w:val="0"/>
        <w:adjustRightInd w:val="0"/>
        <w:ind w:left="426"/>
        <w:jc w:val="both"/>
        <w:rPr>
          <w:rFonts w:ascii="Arial" w:hAnsi="Arial" w:cs="Arial"/>
          <w:sz w:val="20"/>
          <w:szCs w:val="20"/>
        </w:rPr>
      </w:pPr>
      <w:r w:rsidRPr="006E65E6">
        <w:rPr>
          <w:rFonts w:ascii="Arial" w:hAnsi="Arial" w:cs="Arial"/>
          <w:sz w:val="20"/>
          <w:szCs w:val="20"/>
        </w:rPr>
        <w:t>Dieser Vertrag regelt die Rechte und Pflichten zwischen den beteiligten Parteien</w:t>
      </w:r>
      <w:r w:rsidR="00242398" w:rsidRPr="006E65E6">
        <w:rPr>
          <w:rFonts w:ascii="Arial" w:hAnsi="Arial" w:cs="Arial"/>
          <w:sz w:val="20"/>
          <w:szCs w:val="20"/>
        </w:rPr>
        <w:t xml:space="preserve"> und gilt in Ergänzung des zwischen dem Träger der Maßnahme und dem Auszubildenden abgeschlossenen Ausbildungsvertrags</w:t>
      </w:r>
      <w:r w:rsidRPr="006E65E6">
        <w:rPr>
          <w:rFonts w:ascii="Arial" w:hAnsi="Arial" w:cs="Arial"/>
          <w:sz w:val="20"/>
          <w:szCs w:val="20"/>
        </w:rPr>
        <w:t xml:space="preserve">. </w:t>
      </w:r>
    </w:p>
    <w:p w:rsidR="0079779E" w:rsidRPr="006E65E6" w:rsidRDefault="0079779E" w:rsidP="006E65E6">
      <w:pPr>
        <w:pStyle w:val="Listenabsatz"/>
        <w:ind w:left="426"/>
        <w:rPr>
          <w:rFonts w:ascii="Arial" w:hAnsi="Arial" w:cs="Arial"/>
          <w:sz w:val="20"/>
          <w:szCs w:val="20"/>
        </w:rPr>
      </w:pPr>
    </w:p>
    <w:p w:rsidR="0079779E" w:rsidRPr="006E65E6" w:rsidRDefault="0079779E" w:rsidP="006E65E6">
      <w:pPr>
        <w:pStyle w:val="Listenabsatz"/>
        <w:numPr>
          <w:ilvl w:val="0"/>
          <w:numId w:val="25"/>
        </w:numPr>
        <w:autoSpaceDE w:val="0"/>
        <w:autoSpaceDN w:val="0"/>
        <w:adjustRightInd w:val="0"/>
        <w:ind w:left="426"/>
        <w:jc w:val="both"/>
        <w:rPr>
          <w:rFonts w:ascii="Arial" w:hAnsi="Arial" w:cs="Arial"/>
          <w:sz w:val="20"/>
          <w:szCs w:val="20"/>
        </w:rPr>
      </w:pPr>
      <w:r w:rsidRPr="006E65E6">
        <w:rPr>
          <w:rFonts w:ascii="Arial" w:hAnsi="Arial" w:cs="Arial"/>
          <w:sz w:val="20"/>
          <w:szCs w:val="20"/>
        </w:rPr>
        <w:t>Durch eine intensive Förderung des/der Auszubildenden wird angestrebt, das Ausbildungsverhältnis frühzeitig betrieblich – möglichst im Kooperationsbetrieb – fortzusetzen. Der Kooperationsbetrieb erklärt seine grundsätzliche Bereitschaft, den/die Auszubildende/n spätestens ein Jahr nach Fortsetzung der Ausbildung in kooperativer Form aufgrund dieses Vertrages in ein betriebliches Ausbildungsverhältnis zu übernehmen.</w:t>
      </w:r>
    </w:p>
    <w:p w:rsidR="000C490D" w:rsidRPr="006E65E6" w:rsidRDefault="000C490D" w:rsidP="006E65E6">
      <w:pPr>
        <w:autoSpaceDE w:val="0"/>
        <w:autoSpaceDN w:val="0"/>
        <w:adjustRightInd w:val="0"/>
        <w:ind w:left="426"/>
        <w:jc w:val="both"/>
        <w:rPr>
          <w:rFonts w:ascii="Arial" w:hAnsi="Arial" w:cs="Arial"/>
          <w:sz w:val="20"/>
          <w:szCs w:val="20"/>
        </w:rPr>
      </w:pPr>
    </w:p>
    <w:p w:rsidR="000C490D" w:rsidRPr="006E65E6" w:rsidRDefault="000C490D" w:rsidP="006E65E6">
      <w:pPr>
        <w:pStyle w:val="Listenabsatz"/>
        <w:numPr>
          <w:ilvl w:val="0"/>
          <w:numId w:val="25"/>
        </w:numPr>
        <w:autoSpaceDE w:val="0"/>
        <w:autoSpaceDN w:val="0"/>
        <w:adjustRightInd w:val="0"/>
        <w:ind w:left="426"/>
        <w:jc w:val="both"/>
        <w:rPr>
          <w:rFonts w:ascii="Arial" w:hAnsi="Arial" w:cs="Arial"/>
          <w:sz w:val="20"/>
          <w:szCs w:val="20"/>
        </w:rPr>
      </w:pPr>
      <w:r w:rsidRPr="006E65E6">
        <w:rPr>
          <w:rFonts w:ascii="Arial" w:hAnsi="Arial" w:cs="Arial"/>
          <w:sz w:val="20"/>
          <w:szCs w:val="20"/>
        </w:rPr>
        <w:t>Die Zahlung einer Vergütung des Trägers der Maßnahme an den Kooperationsbetrieb ist ausgeschlossen.</w:t>
      </w:r>
    </w:p>
    <w:p w:rsidR="0046237D" w:rsidRPr="001950D3" w:rsidRDefault="0046237D" w:rsidP="006E65E6">
      <w:pPr>
        <w:autoSpaceDE w:val="0"/>
        <w:autoSpaceDN w:val="0"/>
        <w:adjustRightInd w:val="0"/>
        <w:jc w:val="center"/>
        <w:rPr>
          <w:rFonts w:ascii="Arial" w:hAnsi="Arial" w:cs="Arial"/>
          <w:szCs w:val="22"/>
        </w:rPr>
      </w:pPr>
    </w:p>
    <w:p w:rsidR="0026436A" w:rsidRPr="001950D3" w:rsidRDefault="0026436A" w:rsidP="006E65E6">
      <w:pPr>
        <w:autoSpaceDE w:val="0"/>
        <w:autoSpaceDN w:val="0"/>
        <w:adjustRightInd w:val="0"/>
        <w:jc w:val="center"/>
        <w:rPr>
          <w:rFonts w:ascii="Arial" w:hAnsi="Arial" w:cs="Arial"/>
          <w:b/>
          <w:bCs/>
          <w:szCs w:val="22"/>
        </w:rPr>
      </w:pPr>
      <w:r w:rsidRPr="001950D3">
        <w:rPr>
          <w:rFonts w:ascii="Arial" w:hAnsi="Arial" w:cs="Arial"/>
          <w:b/>
          <w:bCs/>
          <w:szCs w:val="22"/>
        </w:rPr>
        <w:t>§ 2 Dauer des Vertrages</w:t>
      </w:r>
    </w:p>
    <w:p w:rsidR="00BE02A2" w:rsidRPr="001950D3" w:rsidRDefault="00BE02A2" w:rsidP="006E65E6">
      <w:pPr>
        <w:autoSpaceDE w:val="0"/>
        <w:autoSpaceDN w:val="0"/>
        <w:adjustRightInd w:val="0"/>
        <w:jc w:val="center"/>
        <w:rPr>
          <w:rFonts w:ascii="Arial" w:hAnsi="Arial" w:cs="Arial"/>
          <w:szCs w:val="22"/>
        </w:rPr>
      </w:pPr>
    </w:p>
    <w:p w:rsidR="0026436A" w:rsidRPr="006E65E6" w:rsidRDefault="00FC1A57" w:rsidP="006E65E6">
      <w:pPr>
        <w:pStyle w:val="Listenabsatz"/>
        <w:numPr>
          <w:ilvl w:val="0"/>
          <w:numId w:val="26"/>
        </w:numPr>
        <w:autoSpaceDE w:val="0"/>
        <w:autoSpaceDN w:val="0"/>
        <w:adjustRightInd w:val="0"/>
        <w:ind w:left="426"/>
        <w:jc w:val="both"/>
        <w:rPr>
          <w:rFonts w:ascii="Arial" w:hAnsi="Arial" w:cs="Arial"/>
          <w:sz w:val="20"/>
          <w:szCs w:val="20"/>
        </w:rPr>
      </w:pPr>
      <w:r w:rsidRPr="006E65E6">
        <w:rPr>
          <w:rFonts w:ascii="Arial" w:hAnsi="Arial" w:cs="Arial"/>
          <w:sz w:val="20"/>
          <w:szCs w:val="20"/>
        </w:rPr>
        <w:t xml:space="preserve">Dieser Kooperationsvertrag gilt für die </w:t>
      </w:r>
      <w:r w:rsidR="00E755BA">
        <w:rPr>
          <w:rFonts w:ascii="Arial" w:hAnsi="Arial" w:cs="Arial"/>
          <w:sz w:val="20"/>
          <w:szCs w:val="20"/>
        </w:rPr>
        <w:t xml:space="preserve">verbleibende </w:t>
      </w:r>
      <w:r w:rsidRPr="006E65E6">
        <w:rPr>
          <w:rFonts w:ascii="Arial" w:hAnsi="Arial" w:cs="Arial"/>
          <w:sz w:val="20"/>
          <w:szCs w:val="20"/>
        </w:rPr>
        <w:t xml:space="preserve">Dauer der Ausbildung </w:t>
      </w:r>
      <w:r w:rsidR="005A4485" w:rsidRPr="006E65E6">
        <w:rPr>
          <w:rFonts w:ascii="Arial" w:hAnsi="Arial" w:cs="Arial"/>
          <w:sz w:val="20"/>
          <w:szCs w:val="20"/>
        </w:rPr>
        <w:t>der/</w:t>
      </w:r>
      <w:r w:rsidRPr="006E65E6">
        <w:rPr>
          <w:rFonts w:ascii="Arial" w:hAnsi="Arial" w:cs="Arial"/>
          <w:sz w:val="20"/>
          <w:szCs w:val="20"/>
        </w:rPr>
        <w:t>des Auszubildenden. Dies gilt auch bei entsprechender Verlängerung des Ausbildungsvertrages.</w:t>
      </w:r>
    </w:p>
    <w:p w:rsidR="00FE6746" w:rsidRPr="006E65E6" w:rsidRDefault="00FE6746" w:rsidP="006E65E6">
      <w:pPr>
        <w:autoSpaceDE w:val="0"/>
        <w:autoSpaceDN w:val="0"/>
        <w:adjustRightInd w:val="0"/>
        <w:ind w:left="426"/>
        <w:jc w:val="both"/>
        <w:rPr>
          <w:rFonts w:ascii="Arial" w:hAnsi="Arial" w:cs="Arial"/>
          <w:sz w:val="20"/>
          <w:szCs w:val="20"/>
        </w:rPr>
      </w:pPr>
    </w:p>
    <w:p w:rsidR="001D4CAB" w:rsidRPr="006E65E6" w:rsidRDefault="00FC1A57" w:rsidP="006E65E6">
      <w:pPr>
        <w:pStyle w:val="Listenabsatz"/>
        <w:numPr>
          <w:ilvl w:val="0"/>
          <w:numId w:val="26"/>
        </w:numPr>
        <w:autoSpaceDE w:val="0"/>
        <w:autoSpaceDN w:val="0"/>
        <w:adjustRightInd w:val="0"/>
        <w:ind w:left="426"/>
        <w:jc w:val="both"/>
        <w:rPr>
          <w:rFonts w:ascii="Arial" w:hAnsi="Arial" w:cs="Arial"/>
          <w:sz w:val="20"/>
          <w:szCs w:val="20"/>
        </w:rPr>
      </w:pPr>
      <w:r w:rsidRPr="006E65E6">
        <w:rPr>
          <w:rFonts w:ascii="Arial" w:hAnsi="Arial" w:cs="Arial"/>
          <w:sz w:val="20"/>
          <w:szCs w:val="20"/>
        </w:rPr>
        <w:t>Dieser Kooperationsvertrag endet im Zeitpunkt einer vorzeitigen Beendigung des Ausbildungsverhältnisses.</w:t>
      </w:r>
    </w:p>
    <w:p w:rsidR="000B77C3" w:rsidRPr="001950D3" w:rsidRDefault="000B77C3" w:rsidP="006E65E6">
      <w:pPr>
        <w:jc w:val="center"/>
        <w:rPr>
          <w:rFonts w:ascii="Arial" w:hAnsi="Arial" w:cs="Arial"/>
        </w:rPr>
      </w:pPr>
    </w:p>
    <w:p w:rsidR="00072FC1" w:rsidRPr="001950D3" w:rsidRDefault="00AB58D7" w:rsidP="006E65E6">
      <w:pPr>
        <w:jc w:val="center"/>
        <w:rPr>
          <w:rFonts w:ascii="Arial" w:hAnsi="Arial" w:cs="Arial"/>
          <w:b/>
          <w:bCs/>
        </w:rPr>
      </w:pPr>
      <w:r w:rsidRPr="001950D3">
        <w:rPr>
          <w:rFonts w:ascii="Arial" w:hAnsi="Arial" w:cs="Arial"/>
          <w:b/>
          <w:bCs/>
        </w:rPr>
        <w:t>§</w:t>
      </w:r>
      <w:r w:rsidR="00072FC1" w:rsidRPr="001950D3">
        <w:rPr>
          <w:rFonts w:ascii="Arial" w:hAnsi="Arial" w:cs="Arial"/>
          <w:b/>
          <w:bCs/>
        </w:rPr>
        <w:t xml:space="preserve"> </w:t>
      </w:r>
      <w:r w:rsidR="00174535" w:rsidRPr="001950D3">
        <w:rPr>
          <w:rFonts w:ascii="Arial" w:hAnsi="Arial" w:cs="Arial"/>
          <w:b/>
          <w:bCs/>
        </w:rPr>
        <w:t>3</w:t>
      </w:r>
      <w:r w:rsidRPr="001950D3">
        <w:rPr>
          <w:rFonts w:ascii="Arial" w:hAnsi="Arial" w:cs="Arial"/>
          <w:b/>
          <w:bCs/>
        </w:rPr>
        <w:t xml:space="preserve"> Pflichten des </w:t>
      </w:r>
      <w:r w:rsidR="00072FC1" w:rsidRPr="001950D3">
        <w:rPr>
          <w:rFonts w:ascii="Arial" w:hAnsi="Arial" w:cs="Arial"/>
          <w:b/>
          <w:bCs/>
        </w:rPr>
        <w:t>Kooperationsbetriebs</w:t>
      </w:r>
      <w:r w:rsidRPr="001950D3">
        <w:rPr>
          <w:rFonts w:ascii="Arial" w:hAnsi="Arial" w:cs="Arial"/>
          <w:b/>
          <w:bCs/>
        </w:rPr>
        <w:br/>
      </w:r>
    </w:p>
    <w:p w:rsidR="007A11E1" w:rsidRPr="006E65E6" w:rsidRDefault="007A11E1" w:rsidP="006E65E6">
      <w:pPr>
        <w:autoSpaceDE w:val="0"/>
        <w:autoSpaceDN w:val="0"/>
        <w:adjustRightInd w:val="0"/>
        <w:spacing w:after="120"/>
        <w:jc w:val="both"/>
        <w:rPr>
          <w:rFonts w:ascii="Arial" w:hAnsi="Arial" w:cs="Arial"/>
          <w:sz w:val="20"/>
          <w:szCs w:val="20"/>
        </w:rPr>
      </w:pPr>
      <w:r w:rsidRPr="006E65E6">
        <w:rPr>
          <w:rFonts w:ascii="Arial" w:hAnsi="Arial" w:cs="Arial"/>
          <w:sz w:val="20"/>
          <w:szCs w:val="20"/>
        </w:rPr>
        <w:t>Der Kooperationsbetrieb verpflichtet sich,</w:t>
      </w:r>
    </w:p>
    <w:p w:rsidR="00242398" w:rsidRPr="006E65E6" w:rsidRDefault="001D4CAB" w:rsidP="006E65E6">
      <w:pPr>
        <w:numPr>
          <w:ilvl w:val="0"/>
          <w:numId w:val="28"/>
        </w:numPr>
        <w:spacing w:after="120"/>
        <w:ind w:left="426"/>
        <w:jc w:val="both"/>
        <w:rPr>
          <w:rFonts w:ascii="Arial" w:hAnsi="Arial" w:cs="Arial"/>
          <w:sz w:val="20"/>
          <w:szCs w:val="20"/>
        </w:rPr>
      </w:pPr>
      <w:r w:rsidRPr="006E65E6">
        <w:rPr>
          <w:rFonts w:ascii="Arial" w:hAnsi="Arial" w:cs="Arial"/>
          <w:sz w:val="20"/>
          <w:szCs w:val="20"/>
        </w:rPr>
        <w:t>der</w:t>
      </w:r>
      <w:r w:rsidR="005A4485" w:rsidRPr="006E65E6">
        <w:rPr>
          <w:rFonts w:ascii="Arial" w:hAnsi="Arial" w:cs="Arial"/>
          <w:sz w:val="20"/>
          <w:szCs w:val="20"/>
        </w:rPr>
        <w:t>/</w:t>
      </w:r>
      <w:r w:rsidRPr="006E65E6">
        <w:rPr>
          <w:rFonts w:ascii="Arial" w:hAnsi="Arial" w:cs="Arial"/>
          <w:sz w:val="20"/>
          <w:szCs w:val="20"/>
        </w:rPr>
        <w:t xml:space="preserve">dem Auszubildenden </w:t>
      </w:r>
      <w:r w:rsidR="00242398" w:rsidRPr="006E65E6">
        <w:rPr>
          <w:rFonts w:ascii="Arial" w:hAnsi="Arial" w:cs="Arial"/>
          <w:sz w:val="20"/>
          <w:szCs w:val="20"/>
        </w:rPr>
        <w:t xml:space="preserve">die </w:t>
      </w:r>
      <w:r w:rsidRPr="006E65E6">
        <w:rPr>
          <w:rFonts w:ascii="Arial" w:hAnsi="Arial" w:cs="Arial"/>
          <w:sz w:val="20"/>
          <w:szCs w:val="20"/>
        </w:rPr>
        <w:t>Ausbildungsinhalte gemäß der Ausbildungsordnung</w:t>
      </w:r>
      <w:r w:rsidR="000B77C3" w:rsidRPr="006E65E6">
        <w:rPr>
          <w:rFonts w:ascii="Arial" w:hAnsi="Arial" w:cs="Arial"/>
          <w:sz w:val="20"/>
          <w:szCs w:val="20"/>
        </w:rPr>
        <w:t xml:space="preserve"> </w:t>
      </w:r>
      <w:r w:rsidRPr="006E65E6">
        <w:rPr>
          <w:rFonts w:ascii="Arial" w:hAnsi="Arial" w:cs="Arial"/>
          <w:sz w:val="20"/>
          <w:szCs w:val="20"/>
        </w:rPr>
        <w:t xml:space="preserve">und des Ausbildungsplans </w:t>
      </w:r>
      <w:r w:rsidR="00242398" w:rsidRPr="006E65E6">
        <w:rPr>
          <w:rFonts w:ascii="Arial" w:hAnsi="Arial" w:cs="Arial"/>
          <w:sz w:val="20"/>
          <w:szCs w:val="20"/>
        </w:rPr>
        <w:t xml:space="preserve">nach Abstimmung mit dem Träger der Maßnahme </w:t>
      </w:r>
      <w:r w:rsidRPr="006E65E6">
        <w:rPr>
          <w:rFonts w:ascii="Arial" w:hAnsi="Arial" w:cs="Arial"/>
          <w:sz w:val="20"/>
          <w:szCs w:val="20"/>
        </w:rPr>
        <w:t>zu vermitteln</w:t>
      </w:r>
      <w:r w:rsidR="00242398" w:rsidRPr="006E65E6">
        <w:rPr>
          <w:rFonts w:ascii="Arial" w:hAnsi="Arial" w:cs="Arial"/>
          <w:sz w:val="20"/>
          <w:szCs w:val="20"/>
        </w:rPr>
        <w:t>.</w:t>
      </w:r>
    </w:p>
    <w:p w:rsidR="001D4CAB" w:rsidRPr="006E65E6" w:rsidRDefault="001D4CAB" w:rsidP="006E65E6">
      <w:pPr>
        <w:numPr>
          <w:ilvl w:val="0"/>
          <w:numId w:val="28"/>
        </w:numPr>
        <w:spacing w:after="120"/>
        <w:ind w:left="426"/>
        <w:jc w:val="both"/>
        <w:rPr>
          <w:rFonts w:ascii="Arial" w:hAnsi="Arial" w:cs="Arial"/>
          <w:sz w:val="20"/>
          <w:szCs w:val="20"/>
        </w:rPr>
      </w:pPr>
      <w:r w:rsidRPr="006E65E6">
        <w:rPr>
          <w:rFonts w:ascii="Arial" w:hAnsi="Arial" w:cs="Arial"/>
          <w:sz w:val="20"/>
          <w:szCs w:val="20"/>
        </w:rPr>
        <w:t>die gesetzlichen Bestimmungen, insbesondere des Berufsbildungsgesetzes und des Jugendarbeitsschutzgesetzes einzuhalten.</w:t>
      </w:r>
    </w:p>
    <w:p w:rsidR="00922CFB" w:rsidRPr="006E65E6" w:rsidRDefault="007A11E1" w:rsidP="006E65E6">
      <w:pPr>
        <w:numPr>
          <w:ilvl w:val="0"/>
          <w:numId w:val="28"/>
        </w:numPr>
        <w:autoSpaceDE w:val="0"/>
        <w:autoSpaceDN w:val="0"/>
        <w:adjustRightInd w:val="0"/>
        <w:spacing w:after="120"/>
        <w:ind w:left="426"/>
        <w:jc w:val="both"/>
        <w:rPr>
          <w:rFonts w:ascii="Arial" w:hAnsi="Arial" w:cs="Arial"/>
          <w:sz w:val="20"/>
          <w:szCs w:val="20"/>
        </w:rPr>
      </w:pPr>
      <w:r w:rsidRPr="006E65E6">
        <w:rPr>
          <w:rFonts w:ascii="Arial" w:hAnsi="Arial" w:cs="Arial"/>
          <w:sz w:val="20"/>
          <w:szCs w:val="20"/>
        </w:rPr>
        <w:t>nur solche Personen mit der Durchführung der Ausbildung zu beauftragen, die hierfür die notwendige Eignung nach den B</w:t>
      </w:r>
      <w:r w:rsidR="005A4485" w:rsidRPr="006E65E6">
        <w:rPr>
          <w:rFonts w:ascii="Arial" w:hAnsi="Arial" w:cs="Arial"/>
          <w:sz w:val="20"/>
          <w:szCs w:val="20"/>
        </w:rPr>
        <w:t>estimmungen des BBiG bzw. der Hw</w:t>
      </w:r>
      <w:r w:rsidRPr="006E65E6">
        <w:rPr>
          <w:rFonts w:ascii="Arial" w:hAnsi="Arial" w:cs="Arial"/>
          <w:sz w:val="20"/>
          <w:szCs w:val="20"/>
        </w:rPr>
        <w:t xml:space="preserve">O nachgewiesen haben. </w:t>
      </w:r>
    </w:p>
    <w:p w:rsidR="00922CFB" w:rsidRPr="006E65E6" w:rsidRDefault="00922CFB" w:rsidP="006E65E6">
      <w:pPr>
        <w:numPr>
          <w:ilvl w:val="0"/>
          <w:numId w:val="28"/>
        </w:numPr>
        <w:autoSpaceDE w:val="0"/>
        <w:autoSpaceDN w:val="0"/>
        <w:adjustRightInd w:val="0"/>
        <w:spacing w:after="120"/>
        <w:ind w:left="426"/>
        <w:jc w:val="both"/>
        <w:rPr>
          <w:rFonts w:ascii="Arial" w:hAnsi="Arial" w:cs="Arial"/>
          <w:sz w:val="20"/>
          <w:szCs w:val="20"/>
        </w:rPr>
      </w:pPr>
      <w:r w:rsidRPr="006E65E6">
        <w:rPr>
          <w:rFonts w:ascii="Arial" w:hAnsi="Arial" w:cs="Arial"/>
          <w:sz w:val="20"/>
          <w:szCs w:val="20"/>
        </w:rPr>
        <w:t>einen Wechsel des</w:t>
      </w:r>
      <w:r w:rsidR="00A57FF0" w:rsidRPr="006E65E6">
        <w:rPr>
          <w:rFonts w:ascii="Arial" w:hAnsi="Arial" w:cs="Arial"/>
          <w:sz w:val="20"/>
          <w:szCs w:val="20"/>
        </w:rPr>
        <w:t>/der</w:t>
      </w:r>
      <w:r w:rsidRPr="006E65E6">
        <w:rPr>
          <w:rFonts w:ascii="Arial" w:hAnsi="Arial" w:cs="Arial"/>
          <w:sz w:val="20"/>
          <w:szCs w:val="20"/>
        </w:rPr>
        <w:t xml:space="preserve"> </w:t>
      </w:r>
      <w:r w:rsidR="007F5050" w:rsidRPr="006E65E6">
        <w:rPr>
          <w:rFonts w:ascii="Arial" w:hAnsi="Arial" w:cs="Arial"/>
          <w:sz w:val="20"/>
          <w:szCs w:val="20"/>
        </w:rPr>
        <w:t>verantwortlichen Ausbilders</w:t>
      </w:r>
      <w:r w:rsidRPr="006E65E6">
        <w:rPr>
          <w:rFonts w:ascii="Arial" w:hAnsi="Arial" w:cs="Arial"/>
          <w:sz w:val="20"/>
          <w:szCs w:val="20"/>
        </w:rPr>
        <w:t>/</w:t>
      </w:r>
      <w:r w:rsidR="00A57FF0" w:rsidRPr="006E65E6">
        <w:rPr>
          <w:rFonts w:ascii="Arial" w:hAnsi="Arial" w:cs="Arial"/>
          <w:sz w:val="20"/>
          <w:szCs w:val="20"/>
        </w:rPr>
        <w:t>Ausbilderin</w:t>
      </w:r>
      <w:r w:rsidR="00A75AA1" w:rsidRPr="006E65E6">
        <w:rPr>
          <w:rFonts w:ascii="Arial" w:hAnsi="Arial" w:cs="Arial"/>
          <w:sz w:val="20"/>
          <w:szCs w:val="20"/>
        </w:rPr>
        <w:t xml:space="preserve"> </w:t>
      </w:r>
      <w:r w:rsidRPr="006E65E6">
        <w:rPr>
          <w:rFonts w:ascii="Arial" w:hAnsi="Arial" w:cs="Arial"/>
          <w:sz w:val="20"/>
          <w:szCs w:val="20"/>
        </w:rPr>
        <w:t>dem Träger der Maßnahme unverzüglich bekanntzugeben.</w:t>
      </w:r>
    </w:p>
    <w:p w:rsidR="00A75AA1" w:rsidRPr="006E65E6" w:rsidRDefault="007A11E1" w:rsidP="006E65E6">
      <w:pPr>
        <w:numPr>
          <w:ilvl w:val="0"/>
          <w:numId w:val="28"/>
        </w:numPr>
        <w:autoSpaceDE w:val="0"/>
        <w:autoSpaceDN w:val="0"/>
        <w:adjustRightInd w:val="0"/>
        <w:spacing w:after="120"/>
        <w:ind w:left="426"/>
        <w:jc w:val="both"/>
        <w:rPr>
          <w:rFonts w:ascii="Arial" w:hAnsi="Arial" w:cs="Arial"/>
          <w:sz w:val="20"/>
          <w:szCs w:val="20"/>
        </w:rPr>
      </w:pPr>
      <w:r w:rsidRPr="006E65E6">
        <w:rPr>
          <w:rFonts w:ascii="Arial" w:hAnsi="Arial" w:cs="Arial"/>
          <w:sz w:val="20"/>
          <w:szCs w:val="20"/>
        </w:rPr>
        <w:t xml:space="preserve">die Ausbildung an Ausbildungsplätzen durchzuführen, die nach Art und </w:t>
      </w:r>
      <w:r w:rsidR="00922CFB" w:rsidRPr="006E65E6">
        <w:rPr>
          <w:rFonts w:ascii="Arial" w:hAnsi="Arial" w:cs="Arial"/>
          <w:sz w:val="20"/>
          <w:szCs w:val="20"/>
        </w:rPr>
        <w:t>Ausstattung dafür geeignet sind</w:t>
      </w:r>
      <w:r w:rsidR="00A75AA1" w:rsidRPr="006E65E6">
        <w:rPr>
          <w:rFonts w:ascii="Arial" w:hAnsi="Arial" w:cs="Arial"/>
          <w:sz w:val="20"/>
          <w:szCs w:val="20"/>
        </w:rPr>
        <w:t>.</w:t>
      </w:r>
    </w:p>
    <w:p w:rsidR="007A11E1" w:rsidRPr="006E65E6" w:rsidRDefault="00922CFB" w:rsidP="006E65E6">
      <w:pPr>
        <w:numPr>
          <w:ilvl w:val="0"/>
          <w:numId w:val="28"/>
        </w:numPr>
        <w:autoSpaceDE w:val="0"/>
        <w:autoSpaceDN w:val="0"/>
        <w:adjustRightInd w:val="0"/>
        <w:spacing w:after="120"/>
        <w:ind w:left="426"/>
        <w:jc w:val="both"/>
        <w:rPr>
          <w:rFonts w:ascii="Arial" w:hAnsi="Arial" w:cs="Arial"/>
          <w:sz w:val="20"/>
          <w:szCs w:val="20"/>
        </w:rPr>
      </w:pPr>
      <w:r w:rsidRPr="006E65E6">
        <w:rPr>
          <w:rFonts w:ascii="Arial" w:hAnsi="Arial" w:cs="Arial"/>
          <w:sz w:val="20"/>
          <w:szCs w:val="20"/>
        </w:rPr>
        <w:t>die technischen Einrichtungen, die Werkzeuge sowie sonstige Materialien für die Ausbildung unentgeltlich zur Verfügung zu stellen.</w:t>
      </w:r>
    </w:p>
    <w:p w:rsidR="007A11E1" w:rsidRPr="006E65E6" w:rsidRDefault="001378A4" w:rsidP="006E65E6">
      <w:pPr>
        <w:numPr>
          <w:ilvl w:val="0"/>
          <w:numId w:val="28"/>
        </w:numPr>
        <w:autoSpaceDE w:val="0"/>
        <w:autoSpaceDN w:val="0"/>
        <w:adjustRightInd w:val="0"/>
        <w:spacing w:after="120"/>
        <w:ind w:left="426"/>
        <w:jc w:val="both"/>
        <w:rPr>
          <w:rFonts w:ascii="Arial" w:hAnsi="Arial" w:cs="Arial"/>
          <w:sz w:val="20"/>
          <w:szCs w:val="20"/>
        </w:rPr>
      </w:pPr>
      <w:r w:rsidRPr="006E65E6">
        <w:rPr>
          <w:rFonts w:ascii="Arial" w:hAnsi="Arial" w:cs="Arial"/>
          <w:sz w:val="20"/>
          <w:szCs w:val="20"/>
        </w:rPr>
        <w:t>die/den</w:t>
      </w:r>
      <w:r w:rsidR="007A11E1" w:rsidRPr="006E65E6">
        <w:rPr>
          <w:rFonts w:ascii="Arial" w:hAnsi="Arial" w:cs="Arial"/>
          <w:sz w:val="20"/>
          <w:szCs w:val="20"/>
        </w:rPr>
        <w:t xml:space="preserve"> Auszubildende</w:t>
      </w:r>
      <w:r w:rsidRPr="006E65E6">
        <w:rPr>
          <w:rFonts w:ascii="Arial" w:hAnsi="Arial" w:cs="Arial"/>
          <w:sz w:val="20"/>
          <w:szCs w:val="20"/>
        </w:rPr>
        <w:t>/-</w:t>
      </w:r>
      <w:r w:rsidR="007A11E1" w:rsidRPr="006E65E6">
        <w:rPr>
          <w:rFonts w:ascii="Arial" w:hAnsi="Arial" w:cs="Arial"/>
          <w:sz w:val="20"/>
          <w:szCs w:val="20"/>
        </w:rPr>
        <w:t xml:space="preserve">n für die Teilnahme an </w:t>
      </w:r>
      <w:r w:rsidRPr="006E65E6">
        <w:rPr>
          <w:rFonts w:ascii="Arial" w:hAnsi="Arial" w:cs="Arial"/>
          <w:sz w:val="20"/>
          <w:szCs w:val="20"/>
        </w:rPr>
        <w:t xml:space="preserve">Prüfungen und überbetrieblichen </w:t>
      </w:r>
      <w:r w:rsidR="005A6C9B" w:rsidRPr="006E65E6">
        <w:rPr>
          <w:rFonts w:ascii="Arial" w:hAnsi="Arial" w:cs="Arial"/>
          <w:sz w:val="20"/>
          <w:szCs w:val="20"/>
        </w:rPr>
        <w:t xml:space="preserve">Unterweisungen, </w:t>
      </w:r>
      <w:r w:rsidR="00A75AA1" w:rsidRPr="006E65E6">
        <w:rPr>
          <w:rFonts w:ascii="Arial" w:hAnsi="Arial" w:cs="Arial"/>
          <w:sz w:val="20"/>
          <w:szCs w:val="20"/>
        </w:rPr>
        <w:t>die Förderangebote des</w:t>
      </w:r>
      <w:r w:rsidR="007A11E1" w:rsidRPr="006E65E6">
        <w:rPr>
          <w:rFonts w:ascii="Arial" w:hAnsi="Arial" w:cs="Arial"/>
          <w:sz w:val="20"/>
          <w:szCs w:val="20"/>
        </w:rPr>
        <w:t xml:space="preserve"> Träger</w:t>
      </w:r>
      <w:r w:rsidR="00A75AA1" w:rsidRPr="006E65E6">
        <w:rPr>
          <w:rFonts w:ascii="Arial" w:hAnsi="Arial" w:cs="Arial"/>
          <w:sz w:val="20"/>
          <w:szCs w:val="20"/>
        </w:rPr>
        <w:t>s</w:t>
      </w:r>
      <w:r w:rsidR="007A11E1" w:rsidRPr="006E65E6">
        <w:rPr>
          <w:rFonts w:ascii="Arial" w:hAnsi="Arial" w:cs="Arial"/>
          <w:sz w:val="20"/>
          <w:szCs w:val="20"/>
        </w:rPr>
        <w:t xml:space="preserve"> der Maßnahme sowie den Besuch der Berufsschule freizustellen.</w:t>
      </w:r>
    </w:p>
    <w:p w:rsidR="007A11E1" w:rsidRPr="006E65E6" w:rsidRDefault="001D4CAB" w:rsidP="006E65E6">
      <w:pPr>
        <w:numPr>
          <w:ilvl w:val="0"/>
          <w:numId w:val="28"/>
        </w:numPr>
        <w:autoSpaceDE w:val="0"/>
        <w:autoSpaceDN w:val="0"/>
        <w:adjustRightInd w:val="0"/>
        <w:spacing w:after="120"/>
        <w:ind w:left="426"/>
        <w:jc w:val="both"/>
        <w:rPr>
          <w:rFonts w:ascii="Arial" w:hAnsi="Arial" w:cs="Arial"/>
          <w:sz w:val="20"/>
          <w:szCs w:val="20"/>
        </w:rPr>
      </w:pPr>
      <w:r w:rsidRPr="006E65E6">
        <w:rPr>
          <w:rFonts w:ascii="Arial" w:hAnsi="Arial" w:cs="Arial"/>
          <w:sz w:val="20"/>
          <w:szCs w:val="20"/>
        </w:rPr>
        <w:t xml:space="preserve">den Träger </w:t>
      </w:r>
      <w:r w:rsidR="005A6C9B" w:rsidRPr="006E65E6">
        <w:rPr>
          <w:rFonts w:ascii="Arial" w:hAnsi="Arial" w:cs="Arial"/>
          <w:sz w:val="20"/>
          <w:szCs w:val="20"/>
        </w:rPr>
        <w:t xml:space="preserve">der Maßnahme </w:t>
      </w:r>
      <w:r w:rsidRPr="006E65E6">
        <w:rPr>
          <w:rFonts w:ascii="Arial" w:hAnsi="Arial" w:cs="Arial"/>
          <w:sz w:val="20"/>
          <w:szCs w:val="20"/>
        </w:rPr>
        <w:t>über Ereignisse, die das Ausbildungsverhältnis negativ beeinflussen können, insbesondere Fehlzeiten, unverzüglich zu informieren</w:t>
      </w:r>
      <w:r w:rsidR="007A11E1" w:rsidRPr="006E65E6">
        <w:rPr>
          <w:rFonts w:ascii="Arial" w:hAnsi="Arial" w:cs="Arial"/>
          <w:sz w:val="20"/>
          <w:szCs w:val="20"/>
        </w:rPr>
        <w:t xml:space="preserve">. </w:t>
      </w:r>
    </w:p>
    <w:p w:rsidR="007A11E1" w:rsidRPr="006E65E6" w:rsidRDefault="001D4CAB" w:rsidP="006E65E6">
      <w:pPr>
        <w:numPr>
          <w:ilvl w:val="0"/>
          <w:numId w:val="28"/>
        </w:numPr>
        <w:autoSpaceDE w:val="0"/>
        <w:autoSpaceDN w:val="0"/>
        <w:adjustRightInd w:val="0"/>
        <w:spacing w:after="120"/>
        <w:ind w:left="426"/>
        <w:jc w:val="both"/>
        <w:rPr>
          <w:rFonts w:ascii="Arial" w:hAnsi="Arial" w:cs="Arial"/>
          <w:sz w:val="20"/>
          <w:szCs w:val="20"/>
        </w:rPr>
      </w:pPr>
      <w:r w:rsidRPr="006E65E6">
        <w:rPr>
          <w:rFonts w:ascii="Arial" w:hAnsi="Arial" w:cs="Arial"/>
          <w:sz w:val="20"/>
          <w:szCs w:val="20"/>
        </w:rPr>
        <w:t>d</w:t>
      </w:r>
      <w:r w:rsidR="00E755BA">
        <w:rPr>
          <w:rFonts w:ascii="Arial" w:hAnsi="Arial" w:cs="Arial"/>
          <w:sz w:val="20"/>
          <w:szCs w:val="20"/>
        </w:rPr>
        <w:t>en Ausbildungsnachweis</w:t>
      </w:r>
      <w:r w:rsidRPr="006E65E6">
        <w:rPr>
          <w:rFonts w:ascii="Arial" w:hAnsi="Arial" w:cs="Arial"/>
          <w:sz w:val="20"/>
          <w:szCs w:val="20"/>
        </w:rPr>
        <w:t xml:space="preserve"> je nach B</w:t>
      </w:r>
      <w:r w:rsidR="007A11E1" w:rsidRPr="006E65E6">
        <w:rPr>
          <w:rFonts w:ascii="Arial" w:hAnsi="Arial" w:cs="Arial"/>
          <w:sz w:val="20"/>
          <w:szCs w:val="20"/>
        </w:rPr>
        <w:t>erufsbild in der vorgesehenen Frequenz zu kontrollieren und gegenzuzeich</w:t>
      </w:r>
      <w:r w:rsidRPr="006E65E6">
        <w:rPr>
          <w:rFonts w:ascii="Arial" w:hAnsi="Arial" w:cs="Arial"/>
          <w:sz w:val="20"/>
          <w:szCs w:val="20"/>
        </w:rPr>
        <w:t>n</w:t>
      </w:r>
      <w:r w:rsidR="007A11E1" w:rsidRPr="006E65E6">
        <w:rPr>
          <w:rFonts w:ascii="Arial" w:hAnsi="Arial" w:cs="Arial"/>
          <w:sz w:val="20"/>
          <w:szCs w:val="20"/>
        </w:rPr>
        <w:t>en.</w:t>
      </w:r>
    </w:p>
    <w:p w:rsidR="007A11E1" w:rsidRPr="006E65E6" w:rsidRDefault="001D4CAB" w:rsidP="006E65E6">
      <w:pPr>
        <w:numPr>
          <w:ilvl w:val="0"/>
          <w:numId w:val="28"/>
        </w:numPr>
        <w:autoSpaceDE w:val="0"/>
        <w:autoSpaceDN w:val="0"/>
        <w:adjustRightInd w:val="0"/>
        <w:spacing w:after="120"/>
        <w:ind w:left="426"/>
        <w:jc w:val="both"/>
        <w:rPr>
          <w:rFonts w:ascii="Arial" w:hAnsi="Arial" w:cs="Arial"/>
          <w:sz w:val="20"/>
          <w:szCs w:val="20"/>
        </w:rPr>
      </w:pPr>
      <w:r w:rsidRPr="006E65E6">
        <w:rPr>
          <w:rFonts w:ascii="Arial" w:hAnsi="Arial" w:cs="Arial"/>
          <w:sz w:val="20"/>
          <w:szCs w:val="20"/>
        </w:rPr>
        <w:t>die/den Auszubildende</w:t>
      </w:r>
      <w:r w:rsidR="001378A4" w:rsidRPr="006E65E6">
        <w:rPr>
          <w:rFonts w:ascii="Arial" w:hAnsi="Arial" w:cs="Arial"/>
          <w:sz w:val="20"/>
          <w:szCs w:val="20"/>
        </w:rPr>
        <w:t>/-</w:t>
      </w:r>
      <w:r w:rsidRPr="006E65E6">
        <w:rPr>
          <w:rFonts w:ascii="Arial" w:hAnsi="Arial" w:cs="Arial"/>
          <w:sz w:val="20"/>
          <w:szCs w:val="20"/>
        </w:rPr>
        <w:t>n nicht zu anderen als zu Ausbildungszwecken einzusetzen.</w:t>
      </w:r>
    </w:p>
    <w:p w:rsidR="009E0E3A" w:rsidRPr="006E65E6" w:rsidRDefault="0026436A" w:rsidP="006E65E6">
      <w:pPr>
        <w:numPr>
          <w:ilvl w:val="0"/>
          <w:numId w:val="28"/>
        </w:numPr>
        <w:autoSpaceDE w:val="0"/>
        <w:autoSpaceDN w:val="0"/>
        <w:adjustRightInd w:val="0"/>
        <w:spacing w:after="120"/>
        <w:ind w:left="426"/>
        <w:jc w:val="both"/>
        <w:rPr>
          <w:rFonts w:ascii="Arial" w:hAnsi="Arial" w:cs="Arial"/>
          <w:sz w:val="20"/>
          <w:szCs w:val="20"/>
        </w:rPr>
      </w:pPr>
      <w:r w:rsidRPr="006E65E6">
        <w:rPr>
          <w:rFonts w:ascii="Arial" w:hAnsi="Arial" w:cs="Arial"/>
          <w:sz w:val="20"/>
          <w:szCs w:val="20"/>
        </w:rPr>
        <w:t>seine übliche betriebliche Ausbildungskapazität nicht aufgrund dieser Kooperationsvereinbarung zu reduzieren.</w:t>
      </w:r>
    </w:p>
    <w:p w:rsidR="0026436A" w:rsidRPr="006E65E6" w:rsidRDefault="00922CFB" w:rsidP="006E65E6">
      <w:pPr>
        <w:numPr>
          <w:ilvl w:val="0"/>
          <w:numId w:val="28"/>
        </w:numPr>
        <w:autoSpaceDE w:val="0"/>
        <w:autoSpaceDN w:val="0"/>
        <w:adjustRightInd w:val="0"/>
        <w:spacing w:after="120"/>
        <w:ind w:left="426"/>
        <w:jc w:val="both"/>
        <w:rPr>
          <w:rFonts w:ascii="Arial" w:hAnsi="Arial" w:cs="Arial"/>
          <w:sz w:val="20"/>
          <w:szCs w:val="20"/>
        </w:rPr>
      </w:pPr>
      <w:r w:rsidRPr="006E65E6">
        <w:rPr>
          <w:rFonts w:ascii="Arial" w:hAnsi="Arial" w:cs="Arial"/>
          <w:sz w:val="20"/>
          <w:szCs w:val="20"/>
        </w:rPr>
        <w:lastRenderedPageBreak/>
        <w:t xml:space="preserve">in Zusammenwirken mit dem Träger der Maßnahme den für die Eintragung des Ausbildungsvertrages erforderlichen Nachweis </w:t>
      </w:r>
      <w:r w:rsidR="00174535" w:rsidRPr="006E65E6">
        <w:rPr>
          <w:rFonts w:ascii="Arial" w:hAnsi="Arial" w:cs="Arial"/>
          <w:sz w:val="20"/>
          <w:szCs w:val="20"/>
        </w:rPr>
        <w:t>der Eignung nach §</w:t>
      </w:r>
      <w:r w:rsidR="005A4485" w:rsidRPr="006E65E6">
        <w:rPr>
          <w:rFonts w:ascii="Arial" w:hAnsi="Arial" w:cs="Arial"/>
          <w:sz w:val="20"/>
          <w:szCs w:val="20"/>
        </w:rPr>
        <w:t>§</w:t>
      </w:r>
      <w:r w:rsidR="00174535" w:rsidRPr="006E65E6">
        <w:rPr>
          <w:rFonts w:ascii="Arial" w:hAnsi="Arial" w:cs="Arial"/>
          <w:sz w:val="20"/>
          <w:szCs w:val="20"/>
        </w:rPr>
        <w:t xml:space="preserve"> 27 ff BBiG bzw. </w:t>
      </w:r>
      <w:r w:rsidR="005A4485" w:rsidRPr="006E65E6">
        <w:rPr>
          <w:rFonts w:ascii="Arial" w:hAnsi="Arial" w:cs="Arial"/>
          <w:sz w:val="20"/>
          <w:szCs w:val="20"/>
        </w:rPr>
        <w:t>§</w:t>
      </w:r>
      <w:r w:rsidR="009C7626" w:rsidRPr="006E65E6">
        <w:rPr>
          <w:rFonts w:ascii="Arial" w:hAnsi="Arial" w:cs="Arial"/>
          <w:sz w:val="20"/>
          <w:szCs w:val="20"/>
        </w:rPr>
        <w:t>§ 21</w:t>
      </w:r>
      <w:r w:rsidR="00F36D6F" w:rsidRPr="006E65E6">
        <w:rPr>
          <w:rFonts w:ascii="Arial" w:hAnsi="Arial" w:cs="Arial"/>
          <w:sz w:val="20"/>
          <w:szCs w:val="20"/>
        </w:rPr>
        <w:t xml:space="preserve"> </w:t>
      </w:r>
      <w:r w:rsidR="009C7626" w:rsidRPr="006E65E6">
        <w:rPr>
          <w:rFonts w:ascii="Arial" w:hAnsi="Arial" w:cs="Arial"/>
          <w:sz w:val="20"/>
          <w:szCs w:val="20"/>
        </w:rPr>
        <w:t xml:space="preserve">ff </w:t>
      </w:r>
      <w:r w:rsidR="005A4485" w:rsidRPr="006E65E6">
        <w:rPr>
          <w:rFonts w:ascii="Arial" w:hAnsi="Arial" w:cs="Arial"/>
          <w:sz w:val="20"/>
          <w:szCs w:val="20"/>
        </w:rPr>
        <w:t>Hw</w:t>
      </w:r>
      <w:r w:rsidR="00174535" w:rsidRPr="006E65E6">
        <w:rPr>
          <w:rFonts w:ascii="Arial" w:hAnsi="Arial" w:cs="Arial"/>
          <w:sz w:val="20"/>
          <w:szCs w:val="20"/>
        </w:rPr>
        <w:t>O zu erbringen</w:t>
      </w:r>
      <w:r w:rsidR="005A6C9B" w:rsidRPr="006E65E6">
        <w:rPr>
          <w:rFonts w:ascii="Arial" w:hAnsi="Arial" w:cs="Arial"/>
          <w:sz w:val="20"/>
          <w:szCs w:val="20"/>
        </w:rPr>
        <w:t xml:space="preserve"> und den zuständigen Stellen die Prüfung der Eignung zu ermöglichen</w:t>
      </w:r>
      <w:r w:rsidR="00174535" w:rsidRPr="006E65E6">
        <w:rPr>
          <w:rFonts w:ascii="Arial" w:hAnsi="Arial" w:cs="Arial"/>
          <w:sz w:val="20"/>
          <w:szCs w:val="20"/>
        </w:rPr>
        <w:t>.</w:t>
      </w:r>
    </w:p>
    <w:p w:rsidR="009E0E3A" w:rsidRPr="006E65E6" w:rsidRDefault="009E0E3A" w:rsidP="006E65E6">
      <w:pPr>
        <w:numPr>
          <w:ilvl w:val="0"/>
          <w:numId w:val="28"/>
        </w:numPr>
        <w:autoSpaceDE w:val="0"/>
        <w:autoSpaceDN w:val="0"/>
        <w:adjustRightInd w:val="0"/>
        <w:spacing w:after="120"/>
        <w:ind w:left="426"/>
        <w:jc w:val="both"/>
        <w:rPr>
          <w:rFonts w:ascii="Arial" w:hAnsi="Arial" w:cs="Arial"/>
          <w:sz w:val="20"/>
          <w:szCs w:val="20"/>
        </w:rPr>
      </w:pPr>
      <w:r w:rsidRPr="006E65E6">
        <w:rPr>
          <w:rFonts w:ascii="Arial" w:hAnsi="Arial" w:cs="Arial"/>
          <w:sz w:val="20"/>
          <w:szCs w:val="20"/>
        </w:rPr>
        <w:t xml:space="preserve">dem Träger der Maßnahme zum Zwecke der Prüfung der Einhaltung der Verpflichtungen dieses Vertrages </w:t>
      </w:r>
      <w:r w:rsidR="00904882" w:rsidRPr="006E65E6">
        <w:rPr>
          <w:rFonts w:ascii="Arial" w:hAnsi="Arial" w:cs="Arial"/>
          <w:sz w:val="20"/>
          <w:szCs w:val="20"/>
        </w:rPr>
        <w:t>während der üblichen Geschäftszeiten</w:t>
      </w:r>
      <w:r w:rsidRPr="006E65E6">
        <w:rPr>
          <w:rFonts w:ascii="Arial" w:hAnsi="Arial" w:cs="Arial"/>
          <w:sz w:val="20"/>
          <w:szCs w:val="20"/>
        </w:rPr>
        <w:t xml:space="preserve"> den Zut</w:t>
      </w:r>
      <w:r w:rsidR="005A6C9B" w:rsidRPr="006E65E6">
        <w:rPr>
          <w:rFonts w:ascii="Arial" w:hAnsi="Arial" w:cs="Arial"/>
          <w:sz w:val="20"/>
          <w:szCs w:val="20"/>
        </w:rPr>
        <w:t>ritt in den Betrieb zu gewähren.</w:t>
      </w:r>
    </w:p>
    <w:p w:rsidR="001D4CAB" w:rsidRPr="001950D3" w:rsidRDefault="001D4CAB" w:rsidP="006E65E6">
      <w:pPr>
        <w:autoSpaceDE w:val="0"/>
        <w:autoSpaceDN w:val="0"/>
        <w:adjustRightInd w:val="0"/>
        <w:jc w:val="center"/>
        <w:rPr>
          <w:rFonts w:ascii="Arial" w:hAnsi="Arial" w:cs="Arial"/>
          <w:szCs w:val="22"/>
        </w:rPr>
      </w:pPr>
    </w:p>
    <w:p w:rsidR="00AB58D7" w:rsidRPr="001950D3" w:rsidRDefault="00174535" w:rsidP="006E65E6">
      <w:pPr>
        <w:autoSpaceDE w:val="0"/>
        <w:autoSpaceDN w:val="0"/>
        <w:adjustRightInd w:val="0"/>
        <w:jc w:val="center"/>
        <w:rPr>
          <w:rFonts w:ascii="Arial" w:hAnsi="Arial" w:cs="Arial"/>
          <w:b/>
          <w:bCs/>
          <w:szCs w:val="22"/>
        </w:rPr>
      </w:pPr>
      <w:r w:rsidRPr="001950D3">
        <w:rPr>
          <w:rFonts w:ascii="Arial" w:hAnsi="Arial" w:cs="Arial"/>
          <w:b/>
          <w:bCs/>
          <w:szCs w:val="22"/>
        </w:rPr>
        <w:t>§ 4</w:t>
      </w:r>
      <w:r w:rsidR="00AB58D7" w:rsidRPr="001950D3">
        <w:rPr>
          <w:rFonts w:ascii="Arial" w:hAnsi="Arial" w:cs="Arial"/>
          <w:b/>
          <w:bCs/>
          <w:szCs w:val="22"/>
        </w:rPr>
        <w:t xml:space="preserve"> </w:t>
      </w:r>
      <w:r w:rsidRPr="001950D3">
        <w:rPr>
          <w:rFonts w:ascii="Arial" w:hAnsi="Arial" w:cs="Arial"/>
          <w:b/>
          <w:bCs/>
          <w:szCs w:val="22"/>
        </w:rPr>
        <w:t>Pflichten</w:t>
      </w:r>
      <w:r w:rsidR="00AB58D7" w:rsidRPr="001950D3">
        <w:rPr>
          <w:rFonts w:ascii="Arial" w:hAnsi="Arial" w:cs="Arial"/>
          <w:b/>
          <w:bCs/>
          <w:szCs w:val="22"/>
        </w:rPr>
        <w:t xml:space="preserve"> des Trägers</w:t>
      </w:r>
      <w:r w:rsidRPr="001950D3">
        <w:rPr>
          <w:rFonts w:ascii="Arial" w:hAnsi="Arial" w:cs="Arial"/>
          <w:b/>
          <w:bCs/>
          <w:szCs w:val="22"/>
        </w:rPr>
        <w:t xml:space="preserve"> der Maßnahme</w:t>
      </w:r>
    </w:p>
    <w:p w:rsidR="00174535" w:rsidRPr="001950D3" w:rsidRDefault="00174535" w:rsidP="006E65E6">
      <w:pPr>
        <w:autoSpaceDE w:val="0"/>
        <w:autoSpaceDN w:val="0"/>
        <w:adjustRightInd w:val="0"/>
        <w:jc w:val="center"/>
        <w:rPr>
          <w:rFonts w:ascii="Arial" w:hAnsi="Arial" w:cs="Arial"/>
          <w:szCs w:val="22"/>
        </w:rPr>
      </w:pPr>
    </w:p>
    <w:p w:rsidR="00174535" w:rsidRPr="006E65E6" w:rsidRDefault="00AB58D7" w:rsidP="006E65E6">
      <w:pPr>
        <w:autoSpaceDE w:val="0"/>
        <w:autoSpaceDN w:val="0"/>
        <w:adjustRightInd w:val="0"/>
        <w:jc w:val="both"/>
        <w:rPr>
          <w:rFonts w:ascii="Arial" w:hAnsi="Arial" w:cs="Arial"/>
          <w:sz w:val="20"/>
          <w:szCs w:val="20"/>
        </w:rPr>
      </w:pPr>
      <w:r w:rsidRPr="006E65E6">
        <w:rPr>
          <w:rFonts w:ascii="Arial" w:hAnsi="Arial" w:cs="Arial"/>
          <w:sz w:val="20"/>
          <w:szCs w:val="20"/>
        </w:rPr>
        <w:t xml:space="preserve">Der Träger </w:t>
      </w:r>
      <w:r w:rsidR="00174535" w:rsidRPr="006E65E6">
        <w:rPr>
          <w:rFonts w:ascii="Arial" w:hAnsi="Arial" w:cs="Arial"/>
          <w:sz w:val="20"/>
          <w:szCs w:val="20"/>
        </w:rPr>
        <w:t xml:space="preserve">der Maßnahme </w:t>
      </w:r>
      <w:r w:rsidR="006E2524" w:rsidRPr="006E65E6">
        <w:rPr>
          <w:rFonts w:ascii="Arial" w:hAnsi="Arial" w:cs="Arial"/>
          <w:sz w:val="20"/>
          <w:szCs w:val="20"/>
        </w:rPr>
        <w:t xml:space="preserve">ist als </w:t>
      </w:r>
      <w:r w:rsidR="00A75AA1" w:rsidRPr="006E65E6">
        <w:rPr>
          <w:rFonts w:ascii="Arial" w:hAnsi="Arial" w:cs="Arial"/>
          <w:sz w:val="20"/>
          <w:szCs w:val="20"/>
        </w:rPr>
        <w:t>Ausbil</w:t>
      </w:r>
      <w:r w:rsidR="005A4485" w:rsidRPr="006E65E6">
        <w:rPr>
          <w:rFonts w:ascii="Arial" w:hAnsi="Arial" w:cs="Arial"/>
          <w:sz w:val="20"/>
          <w:szCs w:val="20"/>
        </w:rPr>
        <w:t>dender nach dem BBiG bzw. der Hw</w:t>
      </w:r>
      <w:r w:rsidR="00A75AA1" w:rsidRPr="006E65E6">
        <w:rPr>
          <w:rFonts w:ascii="Arial" w:hAnsi="Arial" w:cs="Arial"/>
          <w:sz w:val="20"/>
          <w:szCs w:val="20"/>
        </w:rPr>
        <w:t>O</w:t>
      </w:r>
      <w:r w:rsidR="006E2524" w:rsidRPr="006E65E6">
        <w:rPr>
          <w:rFonts w:ascii="Arial" w:hAnsi="Arial" w:cs="Arial"/>
          <w:sz w:val="20"/>
          <w:szCs w:val="20"/>
        </w:rPr>
        <w:t xml:space="preserve"> für die </w:t>
      </w:r>
      <w:r w:rsidR="009E0E3A" w:rsidRPr="006E65E6">
        <w:rPr>
          <w:rFonts w:ascii="Arial" w:hAnsi="Arial" w:cs="Arial"/>
          <w:sz w:val="20"/>
          <w:szCs w:val="20"/>
        </w:rPr>
        <w:t xml:space="preserve">vollständige und </w:t>
      </w:r>
      <w:r w:rsidR="006E2524" w:rsidRPr="006E65E6">
        <w:rPr>
          <w:rFonts w:ascii="Arial" w:hAnsi="Arial" w:cs="Arial"/>
          <w:sz w:val="20"/>
          <w:szCs w:val="20"/>
        </w:rPr>
        <w:t>ordnungsgemäße Durchführung des Ausbildungsver</w:t>
      </w:r>
      <w:r w:rsidR="009E0E3A" w:rsidRPr="006E65E6">
        <w:rPr>
          <w:rFonts w:ascii="Arial" w:hAnsi="Arial" w:cs="Arial"/>
          <w:sz w:val="20"/>
          <w:szCs w:val="20"/>
        </w:rPr>
        <w:t>trages</w:t>
      </w:r>
      <w:r w:rsidR="006E2524" w:rsidRPr="006E65E6">
        <w:rPr>
          <w:rFonts w:ascii="Arial" w:hAnsi="Arial" w:cs="Arial"/>
          <w:sz w:val="20"/>
          <w:szCs w:val="20"/>
        </w:rPr>
        <w:t xml:space="preserve"> verantwortlich. Er verpflichtet sich</w:t>
      </w:r>
      <w:r w:rsidR="009E0E3A" w:rsidRPr="006E65E6">
        <w:rPr>
          <w:rFonts w:ascii="Arial" w:hAnsi="Arial" w:cs="Arial"/>
          <w:sz w:val="20"/>
          <w:szCs w:val="20"/>
        </w:rPr>
        <w:t xml:space="preserve"> insbesondere</w:t>
      </w:r>
      <w:r w:rsidR="006E2524" w:rsidRPr="006E65E6">
        <w:rPr>
          <w:rFonts w:ascii="Arial" w:hAnsi="Arial" w:cs="Arial"/>
          <w:sz w:val="20"/>
          <w:szCs w:val="20"/>
        </w:rPr>
        <w:t xml:space="preserve">: </w:t>
      </w:r>
    </w:p>
    <w:p w:rsidR="006E2524" w:rsidRPr="006E65E6" w:rsidRDefault="006E2524" w:rsidP="006E65E6">
      <w:pPr>
        <w:autoSpaceDE w:val="0"/>
        <w:autoSpaceDN w:val="0"/>
        <w:adjustRightInd w:val="0"/>
        <w:jc w:val="both"/>
        <w:rPr>
          <w:rFonts w:ascii="Arial" w:hAnsi="Arial" w:cs="Arial"/>
          <w:sz w:val="20"/>
          <w:szCs w:val="20"/>
        </w:rPr>
      </w:pPr>
    </w:p>
    <w:p w:rsidR="006E2524" w:rsidRPr="006E65E6" w:rsidRDefault="006E2524" w:rsidP="006E65E6">
      <w:pPr>
        <w:pStyle w:val="Listenabsatz"/>
        <w:numPr>
          <w:ilvl w:val="0"/>
          <w:numId w:val="29"/>
        </w:numPr>
        <w:autoSpaceDE w:val="0"/>
        <w:autoSpaceDN w:val="0"/>
        <w:adjustRightInd w:val="0"/>
        <w:ind w:left="426"/>
        <w:jc w:val="both"/>
        <w:rPr>
          <w:rFonts w:ascii="Arial" w:hAnsi="Arial" w:cs="Arial"/>
          <w:sz w:val="20"/>
          <w:szCs w:val="20"/>
        </w:rPr>
      </w:pPr>
      <w:r w:rsidRPr="006E65E6">
        <w:rPr>
          <w:rFonts w:ascii="Arial" w:hAnsi="Arial" w:cs="Arial"/>
          <w:sz w:val="20"/>
          <w:szCs w:val="20"/>
        </w:rPr>
        <w:t>zur Durchführung des</w:t>
      </w:r>
      <w:r w:rsidR="00174535" w:rsidRPr="006E65E6">
        <w:rPr>
          <w:rFonts w:ascii="Arial" w:hAnsi="Arial" w:cs="Arial"/>
          <w:sz w:val="20"/>
          <w:szCs w:val="20"/>
        </w:rPr>
        <w:t xml:space="preserve"> Stütz- und Förderunterricht</w:t>
      </w:r>
      <w:r w:rsidRPr="006E65E6">
        <w:rPr>
          <w:rFonts w:ascii="Arial" w:hAnsi="Arial" w:cs="Arial"/>
          <w:sz w:val="20"/>
          <w:szCs w:val="20"/>
        </w:rPr>
        <w:t>s</w:t>
      </w:r>
      <w:r w:rsidR="00174535" w:rsidRPr="006E65E6">
        <w:rPr>
          <w:rFonts w:ascii="Arial" w:hAnsi="Arial" w:cs="Arial"/>
          <w:sz w:val="20"/>
          <w:szCs w:val="20"/>
        </w:rPr>
        <w:t xml:space="preserve"> </w:t>
      </w:r>
      <w:r w:rsidRPr="006E65E6">
        <w:rPr>
          <w:rFonts w:ascii="Arial" w:hAnsi="Arial" w:cs="Arial"/>
          <w:sz w:val="20"/>
          <w:szCs w:val="20"/>
        </w:rPr>
        <w:t>sowie der sozialpädagogischen Begleitung in enger Abstimmung mit dem Kooperationsbetrieb sowie allen weiteren beteiligten Stellen – insbesondere der Berufsschule.</w:t>
      </w:r>
    </w:p>
    <w:p w:rsidR="009E0E3A" w:rsidRPr="006E65E6" w:rsidRDefault="009E0E3A" w:rsidP="006E65E6">
      <w:pPr>
        <w:pStyle w:val="Listenabsatz"/>
        <w:numPr>
          <w:ilvl w:val="0"/>
          <w:numId w:val="29"/>
        </w:numPr>
        <w:autoSpaceDE w:val="0"/>
        <w:autoSpaceDN w:val="0"/>
        <w:adjustRightInd w:val="0"/>
        <w:ind w:left="426"/>
        <w:jc w:val="both"/>
        <w:rPr>
          <w:rFonts w:ascii="Arial" w:hAnsi="Arial" w:cs="Arial"/>
          <w:sz w:val="20"/>
          <w:szCs w:val="20"/>
        </w:rPr>
      </w:pPr>
      <w:r w:rsidRPr="006E65E6">
        <w:rPr>
          <w:rFonts w:ascii="Arial" w:hAnsi="Arial" w:cs="Arial"/>
          <w:sz w:val="20"/>
          <w:szCs w:val="20"/>
        </w:rPr>
        <w:t xml:space="preserve">gemeinsam mit dem Kooperationsbetrieb </w:t>
      </w:r>
      <w:r w:rsidR="005A6C9B" w:rsidRPr="006E65E6">
        <w:rPr>
          <w:rFonts w:ascii="Arial" w:hAnsi="Arial" w:cs="Arial"/>
          <w:sz w:val="20"/>
          <w:szCs w:val="20"/>
        </w:rPr>
        <w:t>unter Zugrundelegung der Ausbildungsordnung</w:t>
      </w:r>
      <w:r w:rsidR="000B77C3" w:rsidRPr="006E65E6">
        <w:rPr>
          <w:rFonts w:ascii="Arial" w:hAnsi="Arial" w:cs="Arial"/>
          <w:sz w:val="20"/>
          <w:szCs w:val="20"/>
        </w:rPr>
        <w:t xml:space="preserve"> </w:t>
      </w:r>
      <w:r w:rsidRPr="006E65E6">
        <w:rPr>
          <w:rFonts w:ascii="Arial" w:hAnsi="Arial" w:cs="Arial"/>
          <w:sz w:val="20"/>
          <w:szCs w:val="20"/>
        </w:rPr>
        <w:t>einen Ausbildungsplan abzustimmen, der auf den individuellen Qualifizierungsbedarf des Auszubildenden ab</w:t>
      </w:r>
      <w:r w:rsidR="00A75AA1" w:rsidRPr="006E65E6">
        <w:rPr>
          <w:rFonts w:ascii="Arial" w:hAnsi="Arial" w:cs="Arial"/>
          <w:sz w:val="20"/>
          <w:szCs w:val="20"/>
        </w:rPr>
        <w:t>ge</w:t>
      </w:r>
      <w:r w:rsidRPr="006E65E6">
        <w:rPr>
          <w:rFonts w:ascii="Arial" w:hAnsi="Arial" w:cs="Arial"/>
          <w:sz w:val="20"/>
          <w:szCs w:val="20"/>
        </w:rPr>
        <w:t>stimm</w:t>
      </w:r>
      <w:r w:rsidR="00A75AA1" w:rsidRPr="006E65E6">
        <w:rPr>
          <w:rFonts w:ascii="Arial" w:hAnsi="Arial" w:cs="Arial"/>
          <w:sz w:val="20"/>
          <w:szCs w:val="20"/>
        </w:rPr>
        <w:t>t</w:t>
      </w:r>
      <w:r w:rsidRPr="006E65E6">
        <w:rPr>
          <w:rFonts w:ascii="Arial" w:hAnsi="Arial" w:cs="Arial"/>
          <w:sz w:val="20"/>
          <w:szCs w:val="20"/>
        </w:rPr>
        <w:t xml:space="preserve"> ist.</w:t>
      </w:r>
    </w:p>
    <w:p w:rsidR="006E2524" w:rsidRPr="006E65E6" w:rsidRDefault="009E0E3A" w:rsidP="006E65E6">
      <w:pPr>
        <w:pStyle w:val="Listenabsatz"/>
        <w:numPr>
          <w:ilvl w:val="0"/>
          <w:numId w:val="29"/>
        </w:numPr>
        <w:autoSpaceDE w:val="0"/>
        <w:autoSpaceDN w:val="0"/>
        <w:adjustRightInd w:val="0"/>
        <w:ind w:left="426"/>
        <w:jc w:val="both"/>
        <w:rPr>
          <w:rFonts w:ascii="Arial" w:hAnsi="Arial" w:cs="Arial"/>
          <w:sz w:val="20"/>
          <w:szCs w:val="20"/>
        </w:rPr>
      </w:pPr>
      <w:r w:rsidRPr="006E65E6">
        <w:rPr>
          <w:rFonts w:ascii="Arial" w:hAnsi="Arial" w:cs="Arial"/>
          <w:sz w:val="20"/>
          <w:szCs w:val="20"/>
        </w:rPr>
        <w:t xml:space="preserve">sich </w:t>
      </w:r>
      <w:r w:rsidR="006E2524" w:rsidRPr="006E65E6">
        <w:rPr>
          <w:rFonts w:ascii="Arial" w:hAnsi="Arial" w:cs="Arial"/>
          <w:sz w:val="20"/>
          <w:szCs w:val="20"/>
        </w:rPr>
        <w:t xml:space="preserve">regelmäßig in den Betriebsräumen des </w:t>
      </w:r>
      <w:r w:rsidR="00A75AA1" w:rsidRPr="006E65E6">
        <w:rPr>
          <w:rFonts w:ascii="Arial" w:hAnsi="Arial" w:cs="Arial"/>
          <w:sz w:val="20"/>
          <w:szCs w:val="20"/>
        </w:rPr>
        <w:t>Kooperationsbetriebes</w:t>
      </w:r>
      <w:r w:rsidR="006E2524" w:rsidRPr="006E65E6">
        <w:rPr>
          <w:rFonts w:ascii="Arial" w:hAnsi="Arial" w:cs="Arial"/>
          <w:sz w:val="20"/>
          <w:szCs w:val="20"/>
        </w:rPr>
        <w:t xml:space="preserve"> davon zu überzeugen, dass der Auszubildende ordnungsgemäß ausgebildet und nicht zu ausbildungsfremden Zwecken eingesetzt wird. </w:t>
      </w:r>
    </w:p>
    <w:p w:rsidR="005A4485" w:rsidRPr="006E65E6" w:rsidRDefault="005A6C9B" w:rsidP="006E65E6">
      <w:pPr>
        <w:pStyle w:val="Listenabsatz"/>
        <w:numPr>
          <w:ilvl w:val="0"/>
          <w:numId w:val="29"/>
        </w:numPr>
        <w:autoSpaceDE w:val="0"/>
        <w:autoSpaceDN w:val="0"/>
        <w:adjustRightInd w:val="0"/>
        <w:ind w:left="426"/>
        <w:jc w:val="both"/>
        <w:rPr>
          <w:rFonts w:ascii="Arial" w:hAnsi="Arial" w:cs="Arial"/>
          <w:sz w:val="20"/>
          <w:szCs w:val="20"/>
        </w:rPr>
      </w:pPr>
      <w:r w:rsidRPr="006E65E6">
        <w:rPr>
          <w:rFonts w:ascii="Arial" w:hAnsi="Arial" w:cs="Arial"/>
          <w:sz w:val="20"/>
          <w:szCs w:val="20"/>
        </w:rPr>
        <w:t>die zuständige Stelle nach dem BBiG bzw. der H</w:t>
      </w:r>
      <w:r w:rsidR="005A4485" w:rsidRPr="006E65E6">
        <w:rPr>
          <w:rFonts w:ascii="Arial" w:hAnsi="Arial" w:cs="Arial"/>
          <w:sz w:val="20"/>
          <w:szCs w:val="20"/>
        </w:rPr>
        <w:t>wO über einen Wechsel des/</w:t>
      </w:r>
      <w:r w:rsidRPr="006E65E6">
        <w:rPr>
          <w:rFonts w:ascii="Arial" w:hAnsi="Arial" w:cs="Arial"/>
          <w:sz w:val="20"/>
          <w:szCs w:val="20"/>
        </w:rPr>
        <w:t>de</w:t>
      </w:r>
      <w:r w:rsidR="005A4485" w:rsidRPr="006E65E6">
        <w:rPr>
          <w:rFonts w:ascii="Arial" w:hAnsi="Arial" w:cs="Arial"/>
          <w:sz w:val="20"/>
          <w:szCs w:val="20"/>
        </w:rPr>
        <w:t>r verantwortlichen Ausbilders/</w:t>
      </w:r>
      <w:r w:rsidRPr="006E65E6">
        <w:rPr>
          <w:rFonts w:ascii="Arial" w:hAnsi="Arial" w:cs="Arial"/>
          <w:sz w:val="20"/>
          <w:szCs w:val="20"/>
        </w:rPr>
        <w:t>Ausbilderin des Kooperationsbetriebes unverzüglich zu informieren.</w:t>
      </w:r>
    </w:p>
    <w:p w:rsidR="001E4250" w:rsidRPr="006E65E6" w:rsidRDefault="001E4250" w:rsidP="006E65E6">
      <w:pPr>
        <w:pStyle w:val="Listenabsatz"/>
        <w:numPr>
          <w:ilvl w:val="0"/>
          <w:numId w:val="29"/>
        </w:numPr>
        <w:autoSpaceDE w:val="0"/>
        <w:autoSpaceDN w:val="0"/>
        <w:adjustRightInd w:val="0"/>
        <w:spacing w:after="120"/>
        <w:ind w:left="426"/>
        <w:jc w:val="both"/>
        <w:rPr>
          <w:rFonts w:ascii="Arial" w:hAnsi="Arial" w:cs="Arial"/>
          <w:sz w:val="20"/>
          <w:szCs w:val="20"/>
        </w:rPr>
      </w:pPr>
      <w:r w:rsidRPr="006E65E6">
        <w:rPr>
          <w:rFonts w:ascii="Arial" w:hAnsi="Arial" w:cs="Arial"/>
          <w:sz w:val="20"/>
          <w:szCs w:val="20"/>
        </w:rPr>
        <w:t>die Kosten für überbetriebliche Ausbildungsabschnitte</w:t>
      </w:r>
      <w:r w:rsidR="00202002" w:rsidRPr="006E65E6">
        <w:rPr>
          <w:rFonts w:ascii="Arial" w:hAnsi="Arial" w:cs="Arial"/>
          <w:sz w:val="20"/>
          <w:szCs w:val="20"/>
        </w:rPr>
        <w:t xml:space="preserve"> </w:t>
      </w:r>
      <w:r w:rsidR="00FE08DA" w:rsidRPr="006E65E6">
        <w:rPr>
          <w:rFonts w:ascii="Arial" w:hAnsi="Arial" w:cs="Arial"/>
          <w:sz w:val="20"/>
          <w:szCs w:val="20"/>
        </w:rPr>
        <w:t>und die Prüfungsgebühren</w:t>
      </w:r>
      <w:r w:rsidR="000A535B" w:rsidRPr="006E65E6">
        <w:rPr>
          <w:rFonts w:ascii="Arial" w:hAnsi="Arial" w:cs="Arial"/>
          <w:sz w:val="20"/>
          <w:szCs w:val="20"/>
        </w:rPr>
        <w:t xml:space="preserve"> </w:t>
      </w:r>
      <w:r w:rsidR="00EF37E6" w:rsidRPr="006E65E6">
        <w:rPr>
          <w:rFonts w:ascii="Arial" w:hAnsi="Arial" w:cs="Arial"/>
          <w:sz w:val="20"/>
          <w:szCs w:val="20"/>
        </w:rPr>
        <w:t>sowie ggfs. für</w:t>
      </w:r>
      <w:r w:rsidR="000A535B" w:rsidRPr="006E65E6">
        <w:rPr>
          <w:rFonts w:ascii="Arial" w:hAnsi="Arial" w:cs="Arial"/>
          <w:sz w:val="20"/>
          <w:szCs w:val="20"/>
        </w:rPr>
        <w:t xml:space="preserve"> das </w:t>
      </w:r>
      <w:r w:rsidR="005A4485" w:rsidRPr="006E65E6">
        <w:rPr>
          <w:rFonts w:ascii="Arial" w:hAnsi="Arial" w:cs="Arial"/>
          <w:sz w:val="20"/>
          <w:szCs w:val="20"/>
        </w:rPr>
        <w:t>Gesellenstück</w:t>
      </w:r>
      <w:r w:rsidR="00FE08DA" w:rsidRPr="006E65E6">
        <w:rPr>
          <w:rFonts w:ascii="Arial" w:hAnsi="Arial" w:cs="Arial"/>
          <w:sz w:val="20"/>
          <w:szCs w:val="20"/>
        </w:rPr>
        <w:t xml:space="preserve"> </w:t>
      </w:r>
      <w:r w:rsidRPr="006E65E6">
        <w:rPr>
          <w:rFonts w:ascii="Arial" w:hAnsi="Arial" w:cs="Arial"/>
          <w:sz w:val="20"/>
          <w:szCs w:val="20"/>
        </w:rPr>
        <w:t>zu tragen.</w:t>
      </w:r>
    </w:p>
    <w:p w:rsidR="00AB58D7" w:rsidRPr="006E65E6" w:rsidRDefault="00AB58D7" w:rsidP="006E65E6">
      <w:pPr>
        <w:autoSpaceDE w:val="0"/>
        <w:autoSpaceDN w:val="0"/>
        <w:adjustRightInd w:val="0"/>
        <w:jc w:val="center"/>
        <w:rPr>
          <w:rFonts w:ascii="Arial" w:hAnsi="Arial" w:cs="Arial"/>
        </w:rPr>
      </w:pPr>
    </w:p>
    <w:p w:rsidR="0046237D" w:rsidRPr="006E65E6" w:rsidRDefault="005D72D4" w:rsidP="006E65E6">
      <w:pPr>
        <w:pStyle w:val="berschrift1"/>
        <w:ind w:left="0" w:right="0"/>
      </w:pPr>
      <w:r>
        <w:t>§ 5 Pflichten de</w:t>
      </w:r>
      <w:r w:rsidR="00E755BA">
        <w:t>s/der</w:t>
      </w:r>
      <w:r w:rsidR="0046237D" w:rsidRPr="006E65E6">
        <w:t xml:space="preserve"> Auszubildenden</w:t>
      </w:r>
    </w:p>
    <w:p w:rsidR="0046237D" w:rsidRPr="006E65E6" w:rsidRDefault="0046237D" w:rsidP="006E65E6">
      <w:pPr>
        <w:jc w:val="center"/>
        <w:rPr>
          <w:rFonts w:ascii="Arial" w:hAnsi="Arial" w:cs="Arial"/>
        </w:rPr>
      </w:pPr>
    </w:p>
    <w:p w:rsidR="0046237D" w:rsidRPr="006E65E6" w:rsidRDefault="0046237D" w:rsidP="006E65E6">
      <w:pPr>
        <w:autoSpaceDE w:val="0"/>
        <w:autoSpaceDN w:val="0"/>
        <w:adjustRightInd w:val="0"/>
        <w:jc w:val="both"/>
        <w:rPr>
          <w:rFonts w:ascii="Arial" w:hAnsi="Arial" w:cs="Arial"/>
          <w:sz w:val="20"/>
          <w:szCs w:val="20"/>
        </w:rPr>
      </w:pPr>
      <w:r w:rsidRPr="006E65E6">
        <w:rPr>
          <w:rFonts w:ascii="Arial" w:hAnsi="Arial" w:cs="Arial"/>
          <w:sz w:val="20"/>
          <w:szCs w:val="20"/>
        </w:rPr>
        <w:t xml:space="preserve">In Ergänzung der Pflichten aus dem Ausbildungsvertrag verpflichtet sich der/die Auszubildende an den vom Träger der Maßnahme angebotenen Förderangeboten </w:t>
      </w:r>
      <w:r w:rsidR="00242398" w:rsidRPr="006E65E6">
        <w:rPr>
          <w:rFonts w:ascii="Arial" w:hAnsi="Arial" w:cs="Arial"/>
          <w:sz w:val="20"/>
          <w:szCs w:val="20"/>
        </w:rPr>
        <w:t>teilzunehmen</w:t>
      </w:r>
      <w:r w:rsidRPr="006E65E6">
        <w:rPr>
          <w:rFonts w:ascii="Arial" w:hAnsi="Arial" w:cs="Arial"/>
          <w:sz w:val="20"/>
          <w:szCs w:val="20"/>
        </w:rPr>
        <w:t>. Der/</w:t>
      </w:r>
      <w:r w:rsidR="005D72D4">
        <w:rPr>
          <w:rFonts w:ascii="Arial" w:hAnsi="Arial" w:cs="Arial"/>
          <w:sz w:val="20"/>
          <w:szCs w:val="20"/>
        </w:rPr>
        <w:t>D</w:t>
      </w:r>
      <w:r w:rsidRPr="006E65E6">
        <w:rPr>
          <w:rFonts w:ascii="Arial" w:hAnsi="Arial" w:cs="Arial"/>
          <w:sz w:val="20"/>
          <w:szCs w:val="20"/>
        </w:rPr>
        <w:t xml:space="preserve">ie Auszubildende erklärt sich </w:t>
      </w:r>
      <w:r w:rsidR="00F36D6F" w:rsidRPr="006E65E6">
        <w:rPr>
          <w:rFonts w:ascii="Arial" w:hAnsi="Arial" w:cs="Arial"/>
          <w:sz w:val="20"/>
          <w:szCs w:val="20"/>
        </w:rPr>
        <w:t xml:space="preserve">grundsätzlich </w:t>
      </w:r>
      <w:r w:rsidRPr="006E65E6">
        <w:rPr>
          <w:rFonts w:ascii="Arial" w:hAnsi="Arial" w:cs="Arial"/>
          <w:sz w:val="20"/>
          <w:szCs w:val="20"/>
        </w:rPr>
        <w:t xml:space="preserve">bereit, die Ausbildung in einem anderen </w:t>
      </w:r>
      <w:r w:rsidR="00A75AA1" w:rsidRPr="006E65E6">
        <w:rPr>
          <w:rFonts w:ascii="Arial" w:hAnsi="Arial" w:cs="Arial"/>
          <w:sz w:val="20"/>
          <w:szCs w:val="20"/>
        </w:rPr>
        <w:t>Kooperations</w:t>
      </w:r>
      <w:r w:rsidRPr="006E65E6">
        <w:rPr>
          <w:rFonts w:ascii="Arial" w:hAnsi="Arial" w:cs="Arial"/>
          <w:sz w:val="20"/>
          <w:szCs w:val="20"/>
        </w:rPr>
        <w:t>betrieb fortzusetzen, wenn dies</w:t>
      </w:r>
      <w:r w:rsidR="00F36D6F" w:rsidRPr="006E65E6">
        <w:rPr>
          <w:rFonts w:ascii="Arial" w:hAnsi="Arial" w:cs="Arial"/>
          <w:sz w:val="20"/>
          <w:szCs w:val="20"/>
        </w:rPr>
        <w:t>er Vertrag nicht fortgesetzt werden kann.</w:t>
      </w:r>
    </w:p>
    <w:p w:rsidR="00AB58D7" w:rsidRPr="001950D3" w:rsidRDefault="00AB58D7" w:rsidP="006E65E6">
      <w:pPr>
        <w:autoSpaceDE w:val="0"/>
        <w:autoSpaceDN w:val="0"/>
        <w:adjustRightInd w:val="0"/>
        <w:jc w:val="center"/>
        <w:rPr>
          <w:rFonts w:ascii="Arial" w:hAnsi="Arial" w:cs="Arial"/>
          <w:szCs w:val="22"/>
        </w:rPr>
      </w:pPr>
    </w:p>
    <w:p w:rsidR="00AB58D7" w:rsidRPr="001950D3" w:rsidRDefault="00AB58D7" w:rsidP="006E65E6">
      <w:pPr>
        <w:autoSpaceDE w:val="0"/>
        <w:autoSpaceDN w:val="0"/>
        <w:adjustRightInd w:val="0"/>
        <w:jc w:val="center"/>
        <w:rPr>
          <w:rFonts w:ascii="Arial" w:hAnsi="Arial" w:cs="Arial"/>
          <w:b/>
          <w:bCs/>
          <w:szCs w:val="22"/>
        </w:rPr>
      </w:pPr>
      <w:r w:rsidRPr="001950D3">
        <w:rPr>
          <w:rFonts w:ascii="Arial" w:hAnsi="Arial" w:cs="Arial"/>
          <w:b/>
          <w:bCs/>
          <w:szCs w:val="22"/>
        </w:rPr>
        <w:t xml:space="preserve">§ </w:t>
      </w:r>
      <w:r w:rsidR="0046237D" w:rsidRPr="001950D3">
        <w:rPr>
          <w:rFonts w:ascii="Arial" w:hAnsi="Arial" w:cs="Arial"/>
          <w:b/>
          <w:bCs/>
          <w:szCs w:val="22"/>
        </w:rPr>
        <w:t>6</w:t>
      </w:r>
      <w:r w:rsidRPr="001950D3">
        <w:rPr>
          <w:rFonts w:ascii="Arial" w:hAnsi="Arial" w:cs="Arial"/>
          <w:b/>
          <w:bCs/>
          <w:szCs w:val="22"/>
        </w:rPr>
        <w:t xml:space="preserve"> Urlaub</w:t>
      </w:r>
    </w:p>
    <w:p w:rsidR="00A75AA1" w:rsidRPr="001950D3" w:rsidRDefault="00A75AA1" w:rsidP="006E65E6">
      <w:pPr>
        <w:autoSpaceDE w:val="0"/>
        <w:autoSpaceDN w:val="0"/>
        <w:adjustRightInd w:val="0"/>
        <w:jc w:val="center"/>
        <w:rPr>
          <w:rFonts w:ascii="Arial" w:hAnsi="Arial" w:cs="Arial"/>
          <w:b/>
          <w:bCs/>
          <w:szCs w:val="22"/>
        </w:rPr>
      </w:pPr>
    </w:p>
    <w:p w:rsidR="00AB58D7" w:rsidRPr="006E65E6" w:rsidRDefault="00AB58D7" w:rsidP="006E65E6">
      <w:pPr>
        <w:autoSpaceDE w:val="0"/>
        <w:autoSpaceDN w:val="0"/>
        <w:adjustRightInd w:val="0"/>
        <w:jc w:val="both"/>
        <w:rPr>
          <w:rFonts w:ascii="Arial" w:hAnsi="Arial" w:cs="Arial"/>
          <w:sz w:val="20"/>
          <w:szCs w:val="20"/>
        </w:rPr>
      </w:pPr>
      <w:r w:rsidRPr="006E65E6">
        <w:rPr>
          <w:rFonts w:ascii="Arial" w:hAnsi="Arial" w:cs="Arial"/>
          <w:sz w:val="20"/>
          <w:szCs w:val="20"/>
        </w:rPr>
        <w:t xml:space="preserve">Die Urlaubsgewährung erfolgt durch den Träger </w:t>
      </w:r>
      <w:r w:rsidR="00A75AA1" w:rsidRPr="006E65E6">
        <w:rPr>
          <w:rFonts w:ascii="Arial" w:hAnsi="Arial" w:cs="Arial"/>
          <w:sz w:val="20"/>
          <w:szCs w:val="20"/>
        </w:rPr>
        <w:t xml:space="preserve">der Maßnahme </w:t>
      </w:r>
      <w:r w:rsidRPr="006E65E6">
        <w:rPr>
          <w:rFonts w:ascii="Arial" w:hAnsi="Arial" w:cs="Arial"/>
          <w:sz w:val="20"/>
          <w:szCs w:val="20"/>
        </w:rPr>
        <w:t xml:space="preserve">in Abstimmung mit dem </w:t>
      </w:r>
      <w:r w:rsidR="00A75AA1" w:rsidRPr="006E65E6">
        <w:rPr>
          <w:rFonts w:ascii="Arial" w:hAnsi="Arial" w:cs="Arial"/>
          <w:sz w:val="20"/>
          <w:szCs w:val="20"/>
        </w:rPr>
        <w:t>Kooperationsbetrieb.</w:t>
      </w:r>
    </w:p>
    <w:p w:rsidR="00AB58D7" w:rsidRDefault="00AB58D7" w:rsidP="006E65E6">
      <w:pPr>
        <w:autoSpaceDE w:val="0"/>
        <w:autoSpaceDN w:val="0"/>
        <w:adjustRightInd w:val="0"/>
        <w:jc w:val="center"/>
        <w:rPr>
          <w:rFonts w:ascii="Arial" w:hAnsi="Arial" w:cs="Arial"/>
        </w:rPr>
      </w:pPr>
    </w:p>
    <w:p w:rsidR="00992826" w:rsidRPr="00992826" w:rsidRDefault="00992826" w:rsidP="00992826">
      <w:pPr>
        <w:autoSpaceDE w:val="0"/>
        <w:autoSpaceDN w:val="0"/>
        <w:adjustRightInd w:val="0"/>
        <w:jc w:val="center"/>
        <w:rPr>
          <w:rFonts w:ascii="Arial" w:hAnsi="Arial" w:cs="Arial"/>
          <w:b/>
          <w:bCs/>
          <w:szCs w:val="22"/>
        </w:rPr>
      </w:pPr>
      <w:r w:rsidRPr="00992826">
        <w:rPr>
          <w:rFonts w:ascii="Arial" w:hAnsi="Arial" w:cs="Arial"/>
          <w:b/>
          <w:bCs/>
          <w:szCs w:val="22"/>
        </w:rPr>
        <w:t>§ 7 Mindestlohngesetz</w:t>
      </w:r>
    </w:p>
    <w:p w:rsidR="00992826" w:rsidRDefault="00992826" w:rsidP="00992826">
      <w:pPr>
        <w:ind w:left="-360" w:right="-288"/>
        <w:rPr>
          <w:rFonts w:ascii="Arial" w:hAnsi="Arial" w:cs="Arial"/>
        </w:rPr>
      </w:pPr>
    </w:p>
    <w:p w:rsidR="00992826" w:rsidRPr="00992826" w:rsidRDefault="00557CC7" w:rsidP="00992826">
      <w:pPr>
        <w:autoSpaceDE w:val="0"/>
        <w:autoSpaceDN w:val="0"/>
        <w:adjustRightInd w:val="0"/>
        <w:jc w:val="both"/>
        <w:rPr>
          <w:rFonts w:ascii="Arial" w:hAnsi="Arial" w:cs="Arial"/>
          <w:sz w:val="20"/>
          <w:szCs w:val="20"/>
        </w:rPr>
      </w:pPr>
      <w:r w:rsidRPr="00557CC7">
        <w:rPr>
          <w:rFonts w:ascii="Arial" w:hAnsi="Arial" w:cs="Arial"/>
          <w:sz w:val="20"/>
          <w:szCs w:val="20"/>
        </w:rPr>
        <w:t>Bei dem Praktikum handelt es sich um eine betriebliche Phase im Rahmen der Ausbildung. Das Praktikum fällt damit unter § 22 Absatz 1 des Mindestlohngesetzes (MiLoG). Dem Praktikumsbetrieb entstehen durch das Praktikum keine Kosten, insbesondere ist der Praktikumsbetrieb nicht verpflichtet, dem Praktikanten eine Vergütung zu zahlen. Der Träger der Maßnahme verpflichtet sich, den Praktikumsbetrieb von etwaigen Ansprüchen des Praktikanten aus oder im Zusammenhang mit den Vorschriften des MiLoG freizustellen. Diese Verpflichtung erstreckt sich ausdrücklich auch auf etwaige Ansprüche von Sozialversicheru</w:t>
      </w:r>
      <w:r>
        <w:rPr>
          <w:rFonts w:ascii="Arial" w:hAnsi="Arial" w:cs="Arial"/>
          <w:sz w:val="20"/>
          <w:szCs w:val="20"/>
        </w:rPr>
        <w:t>ngsträgern sowie Finanzbehörden</w:t>
      </w:r>
      <w:r w:rsidR="00992826" w:rsidRPr="00992826">
        <w:rPr>
          <w:rFonts w:ascii="Arial" w:hAnsi="Arial" w:cs="Arial"/>
          <w:sz w:val="20"/>
          <w:szCs w:val="20"/>
        </w:rPr>
        <w:t>.</w:t>
      </w:r>
    </w:p>
    <w:p w:rsidR="00992826" w:rsidRPr="006E65E6" w:rsidRDefault="00992826" w:rsidP="00992826">
      <w:pPr>
        <w:autoSpaceDE w:val="0"/>
        <w:autoSpaceDN w:val="0"/>
        <w:adjustRightInd w:val="0"/>
        <w:rPr>
          <w:rFonts w:ascii="Arial" w:hAnsi="Arial" w:cs="Arial"/>
        </w:rPr>
      </w:pPr>
    </w:p>
    <w:p w:rsidR="00F7542C" w:rsidRPr="006E65E6" w:rsidRDefault="00992826" w:rsidP="006E65E6">
      <w:pPr>
        <w:autoSpaceDE w:val="0"/>
        <w:autoSpaceDN w:val="0"/>
        <w:adjustRightInd w:val="0"/>
        <w:jc w:val="center"/>
        <w:rPr>
          <w:rFonts w:ascii="Arial" w:hAnsi="Arial" w:cs="Arial"/>
          <w:b/>
          <w:bCs/>
        </w:rPr>
      </w:pPr>
      <w:r>
        <w:rPr>
          <w:rFonts w:ascii="Arial" w:hAnsi="Arial" w:cs="Arial"/>
          <w:b/>
          <w:bCs/>
        </w:rPr>
        <w:t>§ 8</w:t>
      </w:r>
      <w:r w:rsidR="00F7542C" w:rsidRPr="006E65E6">
        <w:rPr>
          <w:rFonts w:ascii="Arial" w:hAnsi="Arial" w:cs="Arial"/>
          <w:b/>
          <w:bCs/>
        </w:rPr>
        <w:t xml:space="preserve"> Kündigung</w:t>
      </w:r>
    </w:p>
    <w:p w:rsidR="00F7542C" w:rsidRPr="006E65E6" w:rsidRDefault="00F7542C" w:rsidP="006E65E6">
      <w:pPr>
        <w:autoSpaceDE w:val="0"/>
        <w:autoSpaceDN w:val="0"/>
        <w:adjustRightInd w:val="0"/>
        <w:jc w:val="center"/>
        <w:rPr>
          <w:rFonts w:ascii="Arial" w:hAnsi="Arial" w:cs="Arial"/>
        </w:rPr>
      </w:pPr>
    </w:p>
    <w:p w:rsidR="00F7542C" w:rsidRPr="006E65E6" w:rsidRDefault="00F7542C" w:rsidP="006E65E6">
      <w:pPr>
        <w:pStyle w:val="Listenabsatz"/>
        <w:numPr>
          <w:ilvl w:val="0"/>
          <w:numId w:val="31"/>
        </w:numPr>
        <w:autoSpaceDE w:val="0"/>
        <w:autoSpaceDN w:val="0"/>
        <w:adjustRightInd w:val="0"/>
        <w:ind w:left="426"/>
        <w:jc w:val="both"/>
        <w:rPr>
          <w:rFonts w:ascii="Arial" w:hAnsi="Arial" w:cs="Arial"/>
          <w:sz w:val="20"/>
          <w:szCs w:val="20"/>
        </w:rPr>
      </w:pPr>
      <w:r w:rsidRPr="006E65E6">
        <w:rPr>
          <w:rFonts w:ascii="Arial" w:hAnsi="Arial" w:cs="Arial"/>
          <w:sz w:val="20"/>
          <w:szCs w:val="20"/>
        </w:rPr>
        <w:t>Der Träger der Maßnahme kann den Kooperationsvertrag ohne Einhaltung einer Frist mit sofortiger Wirkung kündigen, wenn der Kooperationsbetrieb seinen Pflichten - insbesondere seinen Ausbildungspflichten nach diesem Vertrag - nic</w:t>
      </w:r>
      <w:r w:rsidR="007F5050">
        <w:rPr>
          <w:rFonts w:ascii="Arial" w:hAnsi="Arial" w:cs="Arial"/>
          <w:sz w:val="20"/>
          <w:szCs w:val="20"/>
        </w:rPr>
        <w:t xml:space="preserve">ht ordnungsgemäß nachkommt oder </w:t>
      </w:r>
      <w:r w:rsidRPr="006E65E6">
        <w:rPr>
          <w:rFonts w:ascii="Arial" w:hAnsi="Arial" w:cs="Arial"/>
          <w:sz w:val="20"/>
          <w:szCs w:val="20"/>
        </w:rPr>
        <w:t>ein Übergang in betriebliche Ausbildung möglich ist.</w:t>
      </w:r>
    </w:p>
    <w:p w:rsidR="00F7542C" w:rsidRPr="006E65E6" w:rsidRDefault="00F7542C" w:rsidP="006E65E6">
      <w:pPr>
        <w:autoSpaceDE w:val="0"/>
        <w:autoSpaceDN w:val="0"/>
        <w:adjustRightInd w:val="0"/>
        <w:ind w:left="426"/>
        <w:jc w:val="both"/>
        <w:rPr>
          <w:rFonts w:ascii="Arial" w:hAnsi="Arial" w:cs="Arial"/>
          <w:sz w:val="20"/>
          <w:szCs w:val="20"/>
        </w:rPr>
      </w:pPr>
    </w:p>
    <w:p w:rsidR="00F7542C" w:rsidRPr="006E65E6" w:rsidRDefault="00F7542C" w:rsidP="006E65E6">
      <w:pPr>
        <w:pStyle w:val="Listenabsatz"/>
        <w:numPr>
          <w:ilvl w:val="0"/>
          <w:numId w:val="31"/>
        </w:numPr>
        <w:autoSpaceDE w:val="0"/>
        <w:autoSpaceDN w:val="0"/>
        <w:adjustRightInd w:val="0"/>
        <w:ind w:left="426"/>
        <w:jc w:val="both"/>
        <w:rPr>
          <w:rFonts w:ascii="Arial" w:hAnsi="Arial" w:cs="Arial"/>
          <w:sz w:val="20"/>
          <w:szCs w:val="20"/>
        </w:rPr>
      </w:pPr>
      <w:r w:rsidRPr="006E65E6">
        <w:rPr>
          <w:rFonts w:ascii="Arial" w:hAnsi="Arial" w:cs="Arial"/>
          <w:sz w:val="20"/>
          <w:szCs w:val="20"/>
        </w:rPr>
        <w:lastRenderedPageBreak/>
        <w:t xml:space="preserve">Der Kooperationsbetrieb </w:t>
      </w:r>
      <w:r w:rsidR="00E755BA" w:rsidRPr="00E755BA">
        <w:rPr>
          <w:rFonts w:ascii="Arial" w:hAnsi="Arial" w:cs="Arial"/>
          <w:sz w:val="20"/>
          <w:szCs w:val="20"/>
        </w:rPr>
        <w:t>ist berechtigt, den Kooperationsvertrag ohne Angabe von Gründen und ohne Einhaltung einer Frist innerhalb eines Zeitraums von acht Wochen ab Beginn der Ausbildung in kooperativer Form aufgrund dieses Vertrages zu kündigen. Nach Ablauf dieser Frist ist eine Kündigung nur zulässig, wenn ein wichtiger Grund vorliegt, der zur außerordentlichen Kündigung des Ausbildungsverhältnisses berechtigt</w:t>
      </w:r>
      <w:r w:rsidRPr="006E65E6">
        <w:rPr>
          <w:rFonts w:ascii="Arial" w:hAnsi="Arial" w:cs="Arial"/>
          <w:sz w:val="20"/>
          <w:szCs w:val="20"/>
        </w:rPr>
        <w:t>.</w:t>
      </w:r>
    </w:p>
    <w:p w:rsidR="00F7542C" w:rsidRPr="006E65E6" w:rsidRDefault="00F7542C" w:rsidP="006E65E6">
      <w:pPr>
        <w:autoSpaceDE w:val="0"/>
        <w:autoSpaceDN w:val="0"/>
        <w:adjustRightInd w:val="0"/>
        <w:ind w:left="426"/>
        <w:jc w:val="both"/>
        <w:rPr>
          <w:rFonts w:ascii="Arial" w:hAnsi="Arial" w:cs="Arial"/>
          <w:sz w:val="20"/>
          <w:szCs w:val="20"/>
        </w:rPr>
      </w:pPr>
    </w:p>
    <w:p w:rsidR="00F7542C" w:rsidRPr="006E65E6" w:rsidRDefault="006E65E6" w:rsidP="006E65E6">
      <w:pPr>
        <w:pStyle w:val="Listenabsatz"/>
        <w:numPr>
          <w:ilvl w:val="0"/>
          <w:numId w:val="31"/>
        </w:numPr>
        <w:autoSpaceDE w:val="0"/>
        <w:autoSpaceDN w:val="0"/>
        <w:adjustRightInd w:val="0"/>
        <w:ind w:left="426"/>
        <w:jc w:val="both"/>
        <w:rPr>
          <w:rFonts w:ascii="Arial" w:hAnsi="Arial" w:cs="Arial"/>
          <w:sz w:val="20"/>
          <w:szCs w:val="20"/>
        </w:rPr>
      </w:pPr>
      <w:r>
        <w:rPr>
          <w:rFonts w:ascii="Arial" w:hAnsi="Arial" w:cs="Arial"/>
          <w:sz w:val="20"/>
          <w:szCs w:val="20"/>
        </w:rPr>
        <w:t>Die Kündigung hat jeweils schriftlich zu erfolgen.</w:t>
      </w:r>
      <w:r w:rsidR="00F7542C" w:rsidRPr="006E65E6">
        <w:rPr>
          <w:rFonts w:ascii="Arial" w:hAnsi="Arial" w:cs="Arial"/>
          <w:sz w:val="20"/>
          <w:szCs w:val="20"/>
        </w:rPr>
        <w:t xml:space="preserve"> </w:t>
      </w:r>
    </w:p>
    <w:p w:rsidR="001C45F2" w:rsidRPr="00FD5D79" w:rsidRDefault="001C45F2" w:rsidP="006E65E6">
      <w:pPr>
        <w:autoSpaceDE w:val="0"/>
        <w:autoSpaceDN w:val="0"/>
        <w:adjustRightInd w:val="0"/>
        <w:jc w:val="center"/>
        <w:rPr>
          <w:rFonts w:ascii="Arial" w:hAnsi="Arial" w:cs="Arial"/>
        </w:rPr>
      </w:pPr>
    </w:p>
    <w:p w:rsidR="0045416E" w:rsidRPr="00FD5D79" w:rsidRDefault="00992826" w:rsidP="00E755BA">
      <w:pPr>
        <w:pStyle w:val="berschrift1"/>
        <w:ind w:left="0" w:right="0"/>
      </w:pPr>
      <w:r>
        <w:t>§ 9</w:t>
      </w:r>
      <w:r w:rsidR="0045416E" w:rsidRPr="00FD5D79">
        <w:t xml:space="preserve"> Haftungsausschluss</w:t>
      </w:r>
    </w:p>
    <w:p w:rsidR="0045416E" w:rsidRPr="00FD5D79" w:rsidRDefault="0045416E" w:rsidP="00E755BA">
      <w:pPr>
        <w:keepNext/>
        <w:jc w:val="center"/>
        <w:rPr>
          <w:rFonts w:ascii="Arial" w:hAnsi="Arial" w:cs="Arial"/>
        </w:rPr>
      </w:pPr>
    </w:p>
    <w:p w:rsidR="0045416E" w:rsidRPr="006E65E6" w:rsidRDefault="0045416E" w:rsidP="006E65E6">
      <w:pPr>
        <w:rPr>
          <w:rFonts w:ascii="Arial" w:hAnsi="Arial" w:cs="Arial"/>
          <w:sz w:val="20"/>
          <w:szCs w:val="20"/>
        </w:rPr>
      </w:pPr>
      <w:r w:rsidRPr="006E65E6">
        <w:rPr>
          <w:rFonts w:ascii="Arial" w:hAnsi="Arial" w:cs="Arial"/>
          <w:sz w:val="20"/>
          <w:szCs w:val="20"/>
        </w:rPr>
        <w:t>Für Schäden, die die/ der Auszubildende im Kooperationsbetrieb verursacht, übernimmt der Träger der Maßnahme keine Haftung.</w:t>
      </w:r>
    </w:p>
    <w:p w:rsidR="001C45F2" w:rsidRPr="006E65E6" w:rsidRDefault="001C45F2" w:rsidP="006E65E6">
      <w:pPr>
        <w:numPr>
          <w:ins w:id="14" w:author="PawelkeC001" w:date="2009-03-10T14:45:00Z"/>
        </w:numPr>
        <w:autoSpaceDE w:val="0"/>
        <w:autoSpaceDN w:val="0"/>
        <w:adjustRightInd w:val="0"/>
        <w:jc w:val="center"/>
        <w:rPr>
          <w:rFonts w:ascii="Arial" w:hAnsi="Arial" w:cs="Arial"/>
        </w:rPr>
      </w:pPr>
    </w:p>
    <w:p w:rsidR="00354037" w:rsidRPr="006E65E6" w:rsidRDefault="00992826" w:rsidP="006E65E6">
      <w:pPr>
        <w:pStyle w:val="berschrift1"/>
        <w:ind w:left="0" w:right="0"/>
      </w:pPr>
      <w:r>
        <w:t>§ 10</w:t>
      </w:r>
      <w:r w:rsidR="00354037" w:rsidRPr="006E65E6">
        <w:t xml:space="preserve"> Zusätzliche Regelungen</w:t>
      </w:r>
    </w:p>
    <w:p w:rsidR="00354037" w:rsidRPr="006E65E6" w:rsidRDefault="00354037" w:rsidP="006E65E6">
      <w:pPr>
        <w:jc w:val="center"/>
        <w:rPr>
          <w:rFonts w:ascii="Arial" w:hAnsi="Arial" w:cs="Arial"/>
        </w:rPr>
      </w:pPr>
    </w:p>
    <w:p w:rsidR="0046237D" w:rsidRPr="006E65E6" w:rsidRDefault="00354037" w:rsidP="006E65E6">
      <w:pPr>
        <w:jc w:val="both"/>
        <w:rPr>
          <w:rFonts w:ascii="Arial" w:hAnsi="Arial" w:cs="Arial"/>
          <w:i/>
          <w:sz w:val="20"/>
          <w:szCs w:val="20"/>
        </w:rPr>
      </w:pPr>
      <w:r w:rsidRPr="006E65E6">
        <w:rPr>
          <w:rFonts w:ascii="Arial" w:hAnsi="Arial" w:cs="Arial"/>
          <w:i/>
          <w:sz w:val="20"/>
          <w:szCs w:val="20"/>
        </w:rPr>
        <w:t xml:space="preserve">(Dieser Paragraf </w:t>
      </w:r>
      <w:r w:rsidR="009C7626" w:rsidRPr="006E65E6">
        <w:rPr>
          <w:rFonts w:ascii="Arial" w:hAnsi="Arial" w:cs="Arial"/>
          <w:i/>
          <w:sz w:val="20"/>
          <w:szCs w:val="20"/>
        </w:rPr>
        <w:t>kann</w:t>
      </w:r>
      <w:r w:rsidRPr="006E65E6">
        <w:rPr>
          <w:rFonts w:ascii="Arial" w:hAnsi="Arial" w:cs="Arial"/>
          <w:i/>
          <w:sz w:val="20"/>
          <w:szCs w:val="20"/>
        </w:rPr>
        <w:t xml:space="preserve"> für ergänzende zusätzliche </w:t>
      </w:r>
      <w:r w:rsidR="009C7626" w:rsidRPr="006E65E6">
        <w:rPr>
          <w:rFonts w:ascii="Arial" w:hAnsi="Arial" w:cs="Arial"/>
          <w:i/>
          <w:sz w:val="20"/>
          <w:szCs w:val="20"/>
        </w:rPr>
        <w:t>Vereinbarungen genutzt werden</w:t>
      </w:r>
      <w:r w:rsidRPr="006E65E6">
        <w:rPr>
          <w:rFonts w:ascii="Arial" w:hAnsi="Arial" w:cs="Arial"/>
          <w:i/>
          <w:sz w:val="20"/>
          <w:szCs w:val="20"/>
        </w:rPr>
        <w:t xml:space="preserve">. Diese </w:t>
      </w:r>
      <w:r w:rsidR="009C7626" w:rsidRPr="006E65E6">
        <w:rPr>
          <w:rFonts w:ascii="Arial" w:hAnsi="Arial" w:cs="Arial"/>
          <w:i/>
          <w:sz w:val="20"/>
          <w:szCs w:val="20"/>
        </w:rPr>
        <w:t xml:space="preserve">zusätzlichen Vereinbarungen </w:t>
      </w:r>
      <w:r w:rsidRPr="006E65E6">
        <w:rPr>
          <w:rFonts w:ascii="Arial" w:hAnsi="Arial" w:cs="Arial"/>
          <w:i/>
          <w:sz w:val="20"/>
          <w:szCs w:val="20"/>
        </w:rPr>
        <w:t xml:space="preserve">dürfen </w:t>
      </w:r>
      <w:r w:rsidR="009C7626" w:rsidRPr="006E65E6">
        <w:rPr>
          <w:rFonts w:ascii="Arial" w:hAnsi="Arial" w:cs="Arial"/>
          <w:i/>
          <w:sz w:val="20"/>
          <w:szCs w:val="20"/>
        </w:rPr>
        <w:t xml:space="preserve">den </w:t>
      </w:r>
      <w:r w:rsidRPr="006E65E6">
        <w:rPr>
          <w:rFonts w:ascii="Arial" w:hAnsi="Arial" w:cs="Arial"/>
          <w:i/>
          <w:sz w:val="20"/>
          <w:szCs w:val="20"/>
        </w:rPr>
        <w:t>verbindlich</w:t>
      </w:r>
      <w:r w:rsidR="009C7626" w:rsidRPr="006E65E6">
        <w:rPr>
          <w:rFonts w:ascii="Arial" w:hAnsi="Arial" w:cs="Arial"/>
          <w:i/>
          <w:sz w:val="20"/>
          <w:szCs w:val="20"/>
        </w:rPr>
        <w:t>en Regelungen dieses Vertrages nicht zuwiderlaufen.)</w:t>
      </w:r>
    </w:p>
    <w:p w:rsidR="001251DE" w:rsidRPr="006E65E6" w:rsidRDefault="001251DE" w:rsidP="006E65E6">
      <w:pPr>
        <w:rPr>
          <w:rFonts w:ascii="Arial" w:hAnsi="Arial" w:cs="Arial"/>
          <w:i/>
          <w:sz w:val="20"/>
          <w:szCs w:val="20"/>
        </w:rPr>
      </w:pPr>
    </w:p>
    <w:p w:rsidR="001251DE" w:rsidRPr="006E65E6" w:rsidRDefault="000A5FB1" w:rsidP="006E65E6">
      <w:pPr>
        <w:rPr>
          <w:rFonts w:ascii="Arial" w:hAnsi="Arial" w:cs="Arial"/>
          <w:sz w:val="20"/>
          <w:szCs w:val="20"/>
        </w:rPr>
      </w:pPr>
      <w:r w:rsidRPr="006E65E6">
        <w:rPr>
          <w:rFonts w:ascii="Arial" w:hAnsi="Arial" w:cs="Arial"/>
          <w:sz w:val="20"/>
          <w:szCs w:val="20"/>
        </w:rPr>
        <w:fldChar w:fldCharType="begin">
          <w:ffData>
            <w:name w:val="Text14"/>
            <w:enabled/>
            <w:calcOnExit w:val="0"/>
            <w:textInput/>
          </w:ffData>
        </w:fldChar>
      </w:r>
      <w:bookmarkStart w:id="15" w:name="Text14"/>
      <w:r w:rsidR="003B2E56" w:rsidRPr="006E65E6">
        <w:rPr>
          <w:rFonts w:ascii="Arial" w:hAnsi="Arial" w:cs="Arial"/>
          <w:sz w:val="20"/>
          <w:szCs w:val="20"/>
        </w:rPr>
        <w:instrText xml:space="preserve"> FORMTEXT </w:instrText>
      </w:r>
      <w:r w:rsidRPr="006E65E6">
        <w:rPr>
          <w:rFonts w:ascii="Arial" w:hAnsi="Arial" w:cs="Arial"/>
          <w:sz w:val="20"/>
          <w:szCs w:val="20"/>
        </w:rPr>
      </w:r>
      <w:r w:rsidRPr="006E65E6">
        <w:rPr>
          <w:rFonts w:ascii="Arial" w:hAnsi="Arial" w:cs="Arial"/>
          <w:sz w:val="20"/>
          <w:szCs w:val="20"/>
        </w:rPr>
        <w:fldChar w:fldCharType="separate"/>
      </w:r>
      <w:r w:rsidR="003B2E56" w:rsidRPr="006E65E6">
        <w:rPr>
          <w:rFonts w:ascii="Arial" w:hAnsi="Arial" w:cs="Arial"/>
          <w:noProof/>
          <w:sz w:val="20"/>
          <w:szCs w:val="20"/>
        </w:rPr>
        <w:t> </w:t>
      </w:r>
      <w:r w:rsidR="003B2E56" w:rsidRPr="006E65E6">
        <w:rPr>
          <w:rFonts w:ascii="Arial" w:hAnsi="Arial" w:cs="Arial"/>
          <w:noProof/>
          <w:sz w:val="20"/>
          <w:szCs w:val="20"/>
        </w:rPr>
        <w:t> </w:t>
      </w:r>
      <w:r w:rsidR="003B2E56" w:rsidRPr="006E65E6">
        <w:rPr>
          <w:rFonts w:ascii="Arial" w:hAnsi="Arial" w:cs="Arial"/>
          <w:noProof/>
          <w:sz w:val="20"/>
          <w:szCs w:val="20"/>
        </w:rPr>
        <w:t> </w:t>
      </w:r>
      <w:r w:rsidR="003B2E56" w:rsidRPr="006E65E6">
        <w:rPr>
          <w:rFonts w:ascii="Arial" w:hAnsi="Arial" w:cs="Arial"/>
          <w:noProof/>
          <w:sz w:val="20"/>
          <w:szCs w:val="20"/>
        </w:rPr>
        <w:t> </w:t>
      </w:r>
      <w:r w:rsidR="003B2E56" w:rsidRPr="006E65E6">
        <w:rPr>
          <w:rFonts w:ascii="Arial" w:hAnsi="Arial" w:cs="Arial"/>
          <w:noProof/>
          <w:sz w:val="20"/>
          <w:szCs w:val="20"/>
        </w:rPr>
        <w:t> </w:t>
      </w:r>
      <w:r w:rsidRPr="006E65E6">
        <w:rPr>
          <w:rFonts w:ascii="Arial" w:hAnsi="Arial" w:cs="Arial"/>
          <w:sz w:val="20"/>
          <w:szCs w:val="20"/>
        </w:rPr>
        <w:fldChar w:fldCharType="end"/>
      </w:r>
      <w:bookmarkEnd w:id="15"/>
    </w:p>
    <w:p w:rsidR="0046237D" w:rsidRPr="006E65E6" w:rsidRDefault="0046237D" w:rsidP="006E65E6">
      <w:pPr>
        <w:rPr>
          <w:rFonts w:ascii="Arial" w:hAnsi="Arial" w:cs="Arial"/>
          <w:sz w:val="20"/>
          <w:szCs w:val="20"/>
        </w:rPr>
      </w:pPr>
    </w:p>
    <w:p w:rsidR="001C45F2" w:rsidRPr="006E65E6" w:rsidRDefault="001C45F2" w:rsidP="006E65E6">
      <w:pPr>
        <w:jc w:val="center"/>
        <w:rPr>
          <w:rFonts w:ascii="Arial" w:hAnsi="Arial" w:cs="Arial"/>
        </w:rPr>
      </w:pPr>
    </w:p>
    <w:p w:rsidR="00AB58D7" w:rsidRPr="006E65E6" w:rsidRDefault="00AB58D7" w:rsidP="006E65E6">
      <w:pPr>
        <w:pStyle w:val="berschrift1"/>
        <w:ind w:left="0" w:right="0"/>
      </w:pPr>
      <w:r w:rsidRPr="006E65E6">
        <w:t xml:space="preserve">§ </w:t>
      </w:r>
      <w:r w:rsidR="00992826">
        <w:t>11</w:t>
      </w:r>
      <w:r w:rsidRPr="006E65E6">
        <w:t xml:space="preserve"> Schlussbestimmungen</w:t>
      </w:r>
    </w:p>
    <w:p w:rsidR="0045416E" w:rsidRPr="006E65E6" w:rsidRDefault="0045416E" w:rsidP="006E65E6">
      <w:pPr>
        <w:jc w:val="center"/>
        <w:rPr>
          <w:rFonts w:ascii="Arial" w:hAnsi="Arial" w:cs="Arial"/>
        </w:rPr>
      </w:pPr>
    </w:p>
    <w:p w:rsidR="00AB58D7" w:rsidRPr="006E65E6" w:rsidRDefault="00AB58D7" w:rsidP="006E65E6">
      <w:pPr>
        <w:pStyle w:val="Listenabsatz"/>
        <w:numPr>
          <w:ilvl w:val="0"/>
          <w:numId w:val="32"/>
        </w:numPr>
        <w:autoSpaceDE w:val="0"/>
        <w:autoSpaceDN w:val="0"/>
        <w:adjustRightInd w:val="0"/>
        <w:ind w:left="426"/>
        <w:jc w:val="both"/>
        <w:rPr>
          <w:rFonts w:ascii="Arial" w:hAnsi="Arial" w:cs="Arial"/>
          <w:sz w:val="20"/>
          <w:szCs w:val="20"/>
        </w:rPr>
      </w:pPr>
      <w:r w:rsidRPr="006E65E6">
        <w:rPr>
          <w:rFonts w:ascii="Arial" w:hAnsi="Arial" w:cs="Arial"/>
          <w:sz w:val="20"/>
          <w:szCs w:val="20"/>
        </w:rPr>
        <w:t xml:space="preserve">Änderungen oder Ergänzungen dieses Vertrages einschließlich dieser Klausel bedürfen zu ihrer Wirksamkeit der Schriftform. </w:t>
      </w:r>
    </w:p>
    <w:p w:rsidR="0045416E" w:rsidRPr="006E65E6" w:rsidRDefault="0045416E" w:rsidP="006E65E6">
      <w:pPr>
        <w:autoSpaceDE w:val="0"/>
        <w:autoSpaceDN w:val="0"/>
        <w:adjustRightInd w:val="0"/>
        <w:ind w:left="426"/>
        <w:jc w:val="both"/>
        <w:rPr>
          <w:rFonts w:ascii="Arial" w:hAnsi="Arial" w:cs="Arial"/>
          <w:sz w:val="20"/>
          <w:szCs w:val="20"/>
        </w:rPr>
      </w:pPr>
    </w:p>
    <w:p w:rsidR="00AB58D7" w:rsidRPr="006E65E6" w:rsidRDefault="00AB58D7" w:rsidP="006E65E6">
      <w:pPr>
        <w:pStyle w:val="Listenabsatz"/>
        <w:numPr>
          <w:ilvl w:val="0"/>
          <w:numId w:val="32"/>
        </w:numPr>
        <w:autoSpaceDE w:val="0"/>
        <w:autoSpaceDN w:val="0"/>
        <w:adjustRightInd w:val="0"/>
        <w:ind w:left="426"/>
        <w:jc w:val="both"/>
        <w:rPr>
          <w:rFonts w:ascii="Arial" w:hAnsi="Arial" w:cs="Arial"/>
          <w:sz w:val="20"/>
          <w:szCs w:val="20"/>
        </w:rPr>
      </w:pPr>
      <w:r w:rsidRPr="006E65E6">
        <w:rPr>
          <w:rFonts w:ascii="Arial" w:hAnsi="Arial" w:cs="Arial"/>
          <w:sz w:val="20"/>
          <w:szCs w:val="20"/>
        </w:rPr>
        <w:t xml:space="preserve">Sollten einzelne Bestimmungen dieses Vertrages unwirksam oder undurchführbar sein oder nach Vertragsschluss unwirksam oder undurchführbar werden, so wird dadurch die Wirksamkeit des Vertrages im Übrigen nicht berührt. An die Stelle der unwirksamen oder undurchführbaren Bestimmung soll diejenige wirksame und durchführbare Regelung treten, deren Wirkungen der wirtschaftlichen Zielsetzung möglichst </w:t>
      </w:r>
      <w:r w:rsidR="007F5050" w:rsidRPr="006E65E6">
        <w:rPr>
          <w:rFonts w:ascii="Arial" w:hAnsi="Arial" w:cs="Arial"/>
          <w:sz w:val="20"/>
          <w:szCs w:val="20"/>
        </w:rPr>
        <w:t>nahekommen</w:t>
      </w:r>
      <w:r w:rsidRPr="006E65E6">
        <w:rPr>
          <w:rFonts w:ascii="Arial" w:hAnsi="Arial" w:cs="Arial"/>
          <w:sz w:val="20"/>
          <w:szCs w:val="20"/>
        </w:rPr>
        <w:t>, die die Vertragsparteien mit der unwirksamen beziehungsweise undurchführbaren Bestimmung verfolgt haben. Die vorstehenden Bestimmungen gelten entsprechend für den Fall, dass sich der Vertrag als lückenhaft erweist. § 139 BGB gilt als ausgeschlossen.</w:t>
      </w:r>
    </w:p>
    <w:p w:rsidR="00AB58D7" w:rsidRPr="006E65E6" w:rsidRDefault="00AB58D7" w:rsidP="006E65E6">
      <w:pPr>
        <w:autoSpaceDE w:val="0"/>
        <w:autoSpaceDN w:val="0"/>
        <w:adjustRightInd w:val="0"/>
        <w:ind w:left="426"/>
        <w:jc w:val="both"/>
        <w:rPr>
          <w:rFonts w:ascii="Arial" w:hAnsi="Arial" w:cs="Arial"/>
          <w:sz w:val="20"/>
          <w:szCs w:val="20"/>
        </w:rPr>
      </w:pPr>
    </w:p>
    <w:p w:rsidR="00AB58D7" w:rsidRPr="006E65E6" w:rsidRDefault="00AB58D7" w:rsidP="006E65E6">
      <w:pPr>
        <w:pStyle w:val="Listenabsatz"/>
        <w:numPr>
          <w:ilvl w:val="0"/>
          <w:numId w:val="32"/>
        </w:numPr>
        <w:autoSpaceDE w:val="0"/>
        <w:autoSpaceDN w:val="0"/>
        <w:adjustRightInd w:val="0"/>
        <w:ind w:left="426"/>
        <w:jc w:val="both"/>
        <w:rPr>
          <w:rFonts w:ascii="Arial" w:hAnsi="Arial" w:cs="Arial"/>
          <w:sz w:val="20"/>
          <w:szCs w:val="20"/>
        </w:rPr>
      </w:pPr>
      <w:r w:rsidRPr="006E65E6">
        <w:rPr>
          <w:rFonts w:ascii="Arial" w:hAnsi="Arial" w:cs="Arial"/>
          <w:sz w:val="20"/>
          <w:szCs w:val="20"/>
        </w:rPr>
        <w:t xml:space="preserve">Diese Zusatzvereinbarung wird vierfach ausgefertigt. Jeweils eine Ausfertigung ist für den Träger, den Betrieb, den Auszubildenden sowie die </w:t>
      </w:r>
      <w:r w:rsidR="0045416E" w:rsidRPr="006E65E6">
        <w:rPr>
          <w:rFonts w:ascii="Arial" w:hAnsi="Arial" w:cs="Arial"/>
          <w:sz w:val="20"/>
          <w:szCs w:val="20"/>
        </w:rPr>
        <w:t xml:space="preserve">zuständige </w:t>
      </w:r>
      <w:r w:rsidR="005A4485" w:rsidRPr="006E65E6">
        <w:rPr>
          <w:rFonts w:ascii="Arial" w:hAnsi="Arial" w:cs="Arial"/>
          <w:sz w:val="20"/>
          <w:szCs w:val="20"/>
        </w:rPr>
        <w:t>Stelle nach dem BBiG bzw. der Hw</w:t>
      </w:r>
      <w:r w:rsidR="0045416E" w:rsidRPr="006E65E6">
        <w:rPr>
          <w:rFonts w:ascii="Arial" w:hAnsi="Arial" w:cs="Arial"/>
          <w:sz w:val="20"/>
          <w:szCs w:val="20"/>
        </w:rPr>
        <w:t xml:space="preserve">O </w:t>
      </w:r>
      <w:r w:rsidRPr="006E65E6">
        <w:rPr>
          <w:rFonts w:ascii="Arial" w:hAnsi="Arial" w:cs="Arial"/>
          <w:sz w:val="20"/>
          <w:szCs w:val="20"/>
        </w:rPr>
        <w:t>bestimmt.</w:t>
      </w:r>
    </w:p>
    <w:p w:rsidR="00AB58D7" w:rsidRPr="006E65E6" w:rsidRDefault="00AB58D7" w:rsidP="006E65E6">
      <w:pPr>
        <w:autoSpaceDE w:val="0"/>
        <w:autoSpaceDN w:val="0"/>
        <w:adjustRightInd w:val="0"/>
        <w:ind w:left="426"/>
        <w:jc w:val="both"/>
        <w:rPr>
          <w:rFonts w:ascii="Arial" w:hAnsi="Arial" w:cs="Arial"/>
          <w:sz w:val="20"/>
          <w:szCs w:val="20"/>
        </w:rPr>
      </w:pPr>
    </w:p>
    <w:p w:rsidR="00AB58D7" w:rsidRPr="006E65E6" w:rsidRDefault="00AB58D7" w:rsidP="006E65E6">
      <w:pPr>
        <w:pStyle w:val="Listenabsatz"/>
        <w:numPr>
          <w:ilvl w:val="0"/>
          <w:numId w:val="32"/>
        </w:numPr>
        <w:autoSpaceDE w:val="0"/>
        <w:autoSpaceDN w:val="0"/>
        <w:adjustRightInd w:val="0"/>
        <w:ind w:left="426"/>
        <w:jc w:val="both"/>
        <w:rPr>
          <w:rFonts w:ascii="Arial" w:hAnsi="Arial" w:cs="Arial"/>
          <w:sz w:val="20"/>
          <w:szCs w:val="20"/>
        </w:rPr>
      </w:pPr>
      <w:r w:rsidRPr="006E65E6">
        <w:rPr>
          <w:rFonts w:ascii="Arial" w:hAnsi="Arial" w:cs="Arial"/>
          <w:sz w:val="20"/>
          <w:szCs w:val="20"/>
        </w:rPr>
        <w:t>Gerichtsstand ist der Sitz des Trägers.</w:t>
      </w:r>
    </w:p>
    <w:p w:rsidR="001C45F2" w:rsidRPr="006E65E6" w:rsidRDefault="001C45F2" w:rsidP="006E65E6">
      <w:pPr>
        <w:pStyle w:val="Listenabsatz"/>
        <w:ind w:left="426"/>
        <w:rPr>
          <w:rFonts w:ascii="Arial" w:hAnsi="Arial" w:cs="Arial"/>
          <w:sz w:val="20"/>
          <w:szCs w:val="20"/>
        </w:rPr>
      </w:pPr>
    </w:p>
    <w:p w:rsidR="001C45F2" w:rsidRPr="006E65E6" w:rsidRDefault="001C45F2" w:rsidP="006E65E6">
      <w:pPr>
        <w:autoSpaceDE w:val="0"/>
        <w:autoSpaceDN w:val="0"/>
        <w:adjustRightInd w:val="0"/>
        <w:jc w:val="both"/>
        <w:rPr>
          <w:rFonts w:ascii="Arial" w:hAnsi="Arial" w:cs="Arial"/>
          <w:b/>
          <w:sz w:val="20"/>
          <w:szCs w:val="20"/>
        </w:rPr>
      </w:pPr>
    </w:p>
    <w:p w:rsidR="00AB58D7" w:rsidRPr="006E65E6" w:rsidRDefault="00AB58D7" w:rsidP="006E65E6">
      <w:pPr>
        <w:rPr>
          <w:rFonts w:ascii="Arial" w:hAnsi="Arial" w:cs="Arial"/>
          <w:b/>
          <w:sz w:val="20"/>
          <w:szCs w:val="20"/>
        </w:rPr>
      </w:pPr>
    </w:p>
    <w:p w:rsidR="005D72D4" w:rsidRPr="005D72D4" w:rsidRDefault="000A5FB1" w:rsidP="006E65E6">
      <w:pPr>
        <w:rPr>
          <w:rFonts w:ascii="Arial" w:hAnsi="Arial" w:cs="Arial"/>
          <w:sz w:val="20"/>
          <w:szCs w:val="20"/>
          <w:u w:val="single"/>
        </w:rPr>
      </w:pPr>
      <w:r w:rsidRPr="005D72D4">
        <w:rPr>
          <w:rFonts w:ascii="Arial" w:hAnsi="Arial" w:cs="Arial"/>
          <w:sz w:val="20"/>
          <w:szCs w:val="20"/>
          <w:u w:val="single"/>
        </w:rPr>
        <w:fldChar w:fldCharType="begin">
          <w:ffData>
            <w:name w:val="Text13"/>
            <w:enabled/>
            <w:calcOnExit w:val="0"/>
            <w:textInput/>
          </w:ffData>
        </w:fldChar>
      </w:r>
      <w:bookmarkStart w:id="16" w:name="Text13"/>
      <w:r w:rsidR="001251DE" w:rsidRPr="005D72D4">
        <w:rPr>
          <w:rFonts w:ascii="Arial" w:hAnsi="Arial" w:cs="Arial"/>
          <w:sz w:val="20"/>
          <w:szCs w:val="20"/>
          <w:u w:val="single"/>
        </w:rPr>
        <w:instrText xml:space="preserve"> FORMTEXT </w:instrText>
      </w:r>
      <w:r w:rsidRPr="005D72D4">
        <w:rPr>
          <w:rFonts w:ascii="Arial" w:hAnsi="Arial" w:cs="Arial"/>
          <w:sz w:val="20"/>
          <w:szCs w:val="20"/>
          <w:u w:val="single"/>
        </w:rPr>
      </w:r>
      <w:r w:rsidRPr="005D72D4">
        <w:rPr>
          <w:rFonts w:ascii="Arial" w:hAnsi="Arial" w:cs="Arial"/>
          <w:sz w:val="20"/>
          <w:szCs w:val="20"/>
          <w:u w:val="single"/>
        </w:rPr>
        <w:fldChar w:fldCharType="separate"/>
      </w:r>
      <w:r w:rsidR="001251DE" w:rsidRPr="005D72D4">
        <w:rPr>
          <w:rFonts w:ascii="Arial" w:hAnsi="Arial" w:cs="Arial"/>
          <w:noProof/>
          <w:sz w:val="20"/>
          <w:szCs w:val="20"/>
          <w:u w:val="single"/>
        </w:rPr>
        <w:t> </w:t>
      </w:r>
      <w:r w:rsidR="001251DE" w:rsidRPr="005D72D4">
        <w:rPr>
          <w:rFonts w:ascii="Arial" w:hAnsi="Arial" w:cs="Arial"/>
          <w:noProof/>
          <w:sz w:val="20"/>
          <w:szCs w:val="20"/>
          <w:u w:val="single"/>
        </w:rPr>
        <w:t> </w:t>
      </w:r>
      <w:r w:rsidR="001251DE" w:rsidRPr="005D72D4">
        <w:rPr>
          <w:rFonts w:ascii="Arial" w:hAnsi="Arial" w:cs="Arial"/>
          <w:noProof/>
          <w:sz w:val="20"/>
          <w:szCs w:val="20"/>
          <w:u w:val="single"/>
        </w:rPr>
        <w:t> </w:t>
      </w:r>
      <w:r w:rsidR="001251DE" w:rsidRPr="005D72D4">
        <w:rPr>
          <w:rFonts w:ascii="Arial" w:hAnsi="Arial" w:cs="Arial"/>
          <w:noProof/>
          <w:sz w:val="20"/>
          <w:szCs w:val="20"/>
          <w:u w:val="single"/>
        </w:rPr>
        <w:t> </w:t>
      </w:r>
      <w:r w:rsidR="001251DE" w:rsidRPr="005D72D4">
        <w:rPr>
          <w:rFonts w:ascii="Arial" w:hAnsi="Arial" w:cs="Arial"/>
          <w:noProof/>
          <w:sz w:val="20"/>
          <w:szCs w:val="20"/>
          <w:u w:val="single"/>
        </w:rPr>
        <w:t> </w:t>
      </w:r>
      <w:r w:rsidRPr="005D72D4">
        <w:rPr>
          <w:rFonts w:ascii="Arial" w:hAnsi="Arial" w:cs="Arial"/>
          <w:sz w:val="20"/>
          <w:szCs w:val="20"/>
          <w:u w:val="single"/>
        </w:rPr>
        <w:fldChar w:fldCharType="end"/>
      </w:r>
      <w:bookmarkEnd w:id="16"/>
      <w:r w:rsidR="005D72D4" w:rsidRPr="005D72D4">
        <w:rPr>
          <w:rFonts w:ascii="Arial" w:hAnsi="Arial" w:cs="Arial"/>
          <w:sz w:val="20"/>
          <w:szCs w:val="20"/>
          <w:u w:val="single"/>
        </w:rPr>
        <w:t xml:space="preserve"> </w:t>
      </w:r>
    </w:p>
    <w:p w:rsidR="00AB58D7" w:rsidRDefault="005D72D4" w:rsidP="006E65E6">
      <w:pPr>
        <w:rPr>
          <w:rFonts w:ascii="Arial" w:hAnsi="Arial" w:cs="Arial"/>
          <w:sz w:val="20"/>
          <w:szCs w:val="20"/>
        </w:rPr>
      </w:pPr>
      <w:r w:rsidRPr="006E65E6">
        <w:rPr>
          <w:rFonts w:ascii="Arial" w:hAnsi="Arial" w:cs="Arial"/>
          <w:sz w:val="20"/>
          <w:szCs w:val="20"/>
        </w:rPr>
        <w:t>Ort, Datum</w:t>
      </w:r>
    </w:p>
    <w:p w:rsidR="006E65E6" w:rsidRDefault="006E65E6" w:rsidP="006E65E6">
      <w:pPr>
        <w:rPr>
          <w:rFonts w:ascii="Arial" w:hAnsi="Arial" w:cs="Arial"/>
          <w:sz w:val="20"/>
          <w:szCs w:val="20"/>
        </w:rPr>
      </w:pPr>
    </w:p>
    <w:p w:rsidR="006E65E6" w:rsidRDefault="006E65E6" w:rsidP="006E65E6">
      <w:pPr>
        <w:rPr>
          <w:rFonts w:ascii="Arial" w:hAnsi="Arial" w:cs="Arial"/>
          <w:sz w:val="20"/>
          <w:szCs w:val="20"/>
        </w:rPr>
      </w:pPr>
    </w:p>
    <w:p w:rsidR="006E65E6" w:rsidRDefault="006E65E6" w:rsidP="006E65E6">
      <w:pPr>
        <w:rPr>
          <w:rFonts w:ascii="Arial" w:hAnsi="Arial" w:cs="Arial"/>
          <w:sz w:val="20"/>
          <w:szCs w:val="20"/>
        </w:rPr>
      </w:pPr>
    </w:p>
    <w:p w:rsidR="006E65E6" w:rsidRDefault="006E65E6" w:rsidP="006E65E6">
      <w:pPr>
        <w:rPr>
          <w:rFonts w:ascii="Arial" w:hAnsi="Arial" w:cs="Arial"/>
          <w:sz w:val="20"/>
          <w:szCs w:val="20"/>
        </w:rPr>
      </w:pPr>
    </w:p>
    <w:p w:rsidR="006E65E6" w:rsidRDefault="006E65E6" w:rsidP="006E65E6">
      <w:pPr>
        <w:rPr>
          <w:rFonts w:ascii="Arial" w:hAnsi="Arial" w:cs="Arial"/>
          <w:sz w:val="20"/>
          <w:szCs w:val="20"/>
        </w:rPr>
      </w:pPr>
      <w:r>
        <w:rPr>
          <w:rFonts w:ascii="Arial" w:hAnsi="Arial" w:cs="Arial"/>
          <w:sz w:val="20"/>
          <w:szCs w:val="20"/>
        </w:rPr>
        <w:t>__________________________________</w:t>
      </w:r>
      <w:r>
        <w:rPr>
          <w:rFonts w:ascii="Arial" w:hAnsi="Arial" w:cs="Arial"/>
          <w:sz w:val="20"/>
          <w:szCs w:val="20"/>
        </w:rPr>
        <w:tab/>
        <w:t>__________________________________________</w:t>
      </w:r>
    </w:p>
    <w:p w:rsidR="006E65E6" w:rsidRDefault="006E65E6" w:rsidP="006E65E6">
      <w:pPr>
        <w:rPr>
          <w:rFonts w:ascii="Arial" w:hAnsi="Arial" w:cs="Arial"/>
          <w:sz w:val="20"/>
          <w:szCs w:val="20"/>
        </w:rPr>
      </w:pPr>
      <w:r>
        <w:rPr>
          <w:rFonts w:ascii="Arial" w:hAnsi="Arial" w:cs="Arial"/>
          <w:sz w:val="20"/>
          <w:szCs w:val="20"/>
        </w:rPr>
        <w:t>Unterschrift, Stempel Träger</w:t>
      </w:r>
      <w:r>
        <w:rPr>
          <w:rFonts w:ascii="Arial" w:hAnsi="Arial" w:cs="Arial"/>
          <w:sz w:val="20"/>
          <w:szCs w:val="20"/>
        </w:rPr>
        <w:tab/>
      </w:r>
      <w:r>
        <w:rPr>
          <w:rFonts w:ascii="Arial" w:hAnsi="Arial" w:cs="Arial"/>
          <w:sz w:val="20"/>
          <w:szCs w:val="20"/>
        </w:rPr>
        <w:tab/>
      </w:r>
      <w:r>
        <w:rPr>
          <w:rFonts w:ascii="Arial" w:hAnsi="Arial" w:cs="Arial"/>
          <w:sz w:val="20"/>
          <w:szCs w:val="20"/>
        </w:rPr>
        <w:tab/>
      </w:r>
      <w:r w:rsidR="007F5050">
        <w:rPr>
          <w:rFonts w:ascii="Arial" w:hAnsi="Arial" w:cs="Arial"/>
          <w:sz w:val="20"/>
          <w:szCs w:val="20"/>
        </w:rPr>
        <w:t>Unterschrift,</w:t>
      </w:r>
      <w:r>
        <w:rPr>
          <w:rFonts w:ascii="Arial" w:hAnsi="Arial" w:cs="Arial"/>
          <w:sz w:val="20"/>
          <w:szCs w:val="20"/>
        </w:rPr>
        <w:t xml:space="preserve"> Stempel, Betrieb</w:t>
      </w:r>
    </w:p>
    <w:p w:rsidR="006E65E6" w:rsidRDefault="006E65E6" w:rsidP="006E65E6">
      <w:pPr>
        <w:rPr>
          <w:rFonts w:ascii="Arial" w:hAnsi="Arial" w:cs="Arial"/>
          <w:sz w:val="20"/>
          <w:szCs w:val="20"/>
        </w:rPr>
      </w:pPr>
    </w:p>
    <w:p w:rsidR="006E65E6" w:rsidRDefault="006E65E6" w:rsidP="006E65E6">
      <w:pPr>
        <w:rPr>
          <w:rFonts w:ascii="Arial" w:hAnsi="Arial" w:cs="Arial"/>
          <w:sz w:val="20"/>
          <w:szCs w:val="20"/>
        </w:rPr>
      </w:pPr>
    </w:p>
    <w:p w:rsidR="006E65E6" w:rsidRDefault="006E65E6" w:rsidP="006E65E6">
      <w:pPr>
        <w:rPr>
          <w:rFonts w:ascii="Arial" w:hAnsi="Arial" w:cs="Arial"/>
          <w:sz w:val="20"/>
          <w:szCs w:val="20"/>
        </w:rPr>
      </w:pPr>
    </w:p>
    <w:p w:rsidR="006E65E6" w:rsidRDefault="006E65E6" w:rsidP="006E65E6">
      <w:pPr>
        <w:rPr>
          <w:rFonts w:ascii="Arial" w:hAnsi="Arial" w:cs="Arial"/>
          <w:sz w:val="20"/>
          <w:szCs w:val="20"/>
        </w:rPr>
      </w:pPr>
    </w:p>
    <w:p w:rsidR="006E65E6" w:rsidRDefault="006E65E6" w:rsidP="006E65E6">
      <w:pPr>
        <w:rPr>
          <w:rFonts w:ascii="Arial" w:hAnsi="Arial" w:cs="Arial"/>
          <w:sz w:val="20"/>
          <w:szCs w:val="20"/>
        </w:rPr>
      </w:pPr>
      <w:r>
        <w:rPr>
          <w:rFonts w:ascii="Arial" w:hAnsi="Arial" w:cs="Arial"/>
          <w:sz w:val="20"/>
          <w:szCs w:val="20"/>
        </w:rPr>
        <w:t>__________________________________</w:t>
      </w:r>
      <w:r>
        <w:rPr>
          <w:rFonts w:ascii="Arial" w:hAnsi="Arial" w:cs="Arial"/>
          <w:sz w:val="20"/>
          <w:szCs w:val="20"/>
        </w:rPr>
        <w:tab/>
        <w:t>__________________________________________</w:t>
      </w:r>
    </w:p>
    <w:p w:rsidR="00AB58D7" w:rsidRDefault="006E65E6" w:rsidP="006E65E6">
      <w:pPr>
        <w:rPr>
          <w:rFonts w:ascii="Arial" w:hAnsi="Arial" w:cs="Arial"/>
          <w:sz w:val="20"/>
          <w:szCs w:val="20"/>
        </w:rPr>
      </w:pPr>
      <w:r>
        <w:rPr>
          <w:rFonts w:ascii="Arial" w:hAnsi="Arial" w:cs="Arial"/>
          <w:sz w:val="20"/>
          <w:szCs w:val="20"/>
        </w:rPr>
        <w:t>Unterschrift Auszubildender</w:t>
      </w:r>
      <w:r>
        <w:rPr>
          <w:rFonts w:ascii="Arial" w:hAnsi="Arial" w:cs="Arial"/>
          <w:sz w:val="20"/>
          <w:szCs w:val="20"/>
        </w:rPr>
        <w:tab/>
      </w:r>
      <w:r>
        <w:rPr>
          <w:rFonts w:ascii="Arial" w:hAnsi="Arial" w:cs="Arial"/>
          <w:sz w:val="20"/>
          <w:szCs w:val="20"/>
        </w:rPr>
        <w:tab/>
      </w:r>
      <w:r>
        <w:rPr>
          <w:rFonts w:ascii="Arial" w:hAnsi="Arial" w:cs="Arial"/>
          <w:sz w:val="20"/>
          <w:szCs w:val="20"/>
        </w:rPr>
        <w:tab/>
        <w:t>Unterschrift der Erziehungsberechtigten</w:t>
      </w:r>
    </w:p>
    <w:p w:rsidR="005D72D4" w:rsidRPr="006E65E6" w:rsidRDefault="005D72D4" w:rsidP="006E65E6">
      <w:pPr>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(nur bei Minderjährigen)</w:t>
      </w:r>
    </w:p>
    <w:sectPr w:rsidR="005D72D4" w:rsidRPr="006E65E6" w:rsidSect="006E65E6">
      <w:headerReference w:type="default" r:id="rId10"/>
      <w:footerReference w:type="default" r:id="rId11"/>
      <w:pgSz w:w="11906" w:h="16838"/>
      <w:pgMar w:top="1418" w:right="1134" w:bottom="1134" w:left="1134" w:header="709" w:footer="709"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0F3E" w:rsidRDefault="009B0F3E">
      <w:r>
        <w:separator/>
      </w:r>
    </w:p>
  </w:endnote>
  <w:endnote w:type="continuationSeparator" w:id="0">
    <w:p w:rsidR="009B0F3E" w:rsidRDefault="009B0F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45F2" w:rsidRPr="006E65E6" w:rsidRDefault="001C45F2" w:rsidP="001C45F2">
    <w:pPr>
      <w:pStyle w:val="Titel"/>
      <w:ind w:left="0"/>
      <w:jc w:val="left"/>
      <w:rPr>
        <w:rFonts w:ascii="Arial" w:hAnsi="Arial" w:cs="Arial"/>
        <w:b w:val="0"/>
        <w:color w:val="A6A6A6" w:themeColor="background1" w:themeShade="A6"/>
        <w:sz w:val="16"/>
        <w:szCs w:val="16"/>
      </w:rPr>
    </w:pPr>
    <w:r w:rsidRPr="006E65E6">
      <w:rPr>
        <w:rFonts w:ascii="Arial" w:hAnsi="Arial" w:cs="Arial"/>
        <w:b w:val="0"/>
        <w:color w:val="A6A6A6" w:themeColor="background1" w:themeShade="A6"/>
        <w:sz w:val="16"/>
        <w:szCs w:val="16"/>
      </w:rPr>
      <w:t xml:space="preserve">Stand: </w:t>
    </w:r>
    <w:r w:rsidR="003A455D">
      <w:rPr>
        <w:rFonts w:ascii="Arial" w:hAnsi="Arial" w:cs="Arial"/>
        <w:b w:val="0"/>
        <w:color w:val="A6A6A6" w:themeColor="background1" w:themeShade="A6"/>
        <w:sz w:val="16"/>
        <w:szCs w:val="16"/>
      </w:rPr>
      <w:t>02.09.2019</w:t>
    </w:r>
    <w:r w:rsidR="00EB2C9C">
      <w:rPr>
        <w:rFonts w:ascii="Arial" w:hAnsi="Arial" w:cs="Arial"/>
        <w:b w:val="0"/>
        <w:color w:val="A6A6A6" w:themeColor="background1" w:themeShade="A6"/>
        <w:sz w:val="16"/>
        <w:szCs w:val="16"/>
      </w:rPr>
      <w:tab/>
    </w:r>
    <w:r w:rsidR="00EB2C9C">
      <w:rPr>
        <w:rFonts w:ascii="Arial" w:hAnsi="Arial" w:cs="Arial"/>
        <w:b w:val="0"/>
        <w:color w:val="A6A6A6" w:themeColor="background1" w:themeShade="A6"/>
        <w:sz w:val="16"/>
        <w:szCs w:val="16"/>
      </w:rPr>
      <w:tab/>
    </w:r>
    <w:r w:rsidRPr="006E65E6">
      <w:rPr>
        <w:rFonts w:ascii="Arial" w:hAnsi="Arial" w:cs="Arial"/>
        <w:b w:val="0"/>
        <w:color w:val="A6A6A6" w:themeColor="background1" w:themeShade="A6"/>
        <w:sz w:val="16"/>
        <w:szCs w:val="16"/>
      </w:rPr>
      <w:tab/>
    </w:r>
    <w:r w:rsidRPr="006E65E6">
      <w:rPr>
        <w:rFonts w:ascii="Arial" w:hAnsi="Arial" w:cs="Arial"/>
        <w:b w:val="0"/>
        <w:color w:val="A6A6A6" w:themeColor="background1" w:themeShade="A6"/>
        <w:sz w:val="16"/>
        <w:szCs w:val="16"/>
      </w:rPr>
      <w:tab/>
      <w:t>Kooperationsvertrag</w:t>
    </w:r>
    <w:r w:rsidRPr="006E65E6">
      <w:rPr>
        <w:rFonts w:ascii="Arial" w:hAnsi="Arial" w:cs="Arial"/>
        <w:b w:val="0"/>
        <w:color w:val="A6A6A6" w:themeColor="background1" w:themeShade="A6"/>
        <w:sz w:val="16"/>
        <w:szCs w:val="16"/>
      </w:rPr>
      <w:tab/>
    </w:r>
    <w:r w:rsidRPr="006E65E6">
      <w:rPr>
        <w:rFonts w:ascii="Arial" w:hAnsi="Arial" w:cs="Arial"/>
        <w:b w:val="0"/>
        <w:color w:val="A6A6A6" w:themeColor="background1" w:themeShade="A6"/>
        <w:sz w:val="16"/>
        <w:szCs w:val="16"/>
      </w:rPr>
      <w:tab/>
    </w:r>
    <w:r w:rsidRPr="006E65E6">
      <w:rPr>
        <w:rFonts w:ascii="Arial" w:hAnsi="Arial" w:cs="Arial"/>
        <w:b w:val="0"/>
        <w:color w:val="A6A6A6" w:themeColor="background1" w:themeShade="A6"/>
        <w:sz w:val="16"/>
        <w:szCs w:val="16"/>
      </w:rPr>
      <w:tab/>
    </w:r>
    <w:r w:rsidRPr="006E65E6">
      <w:rPr>
        <w:rFonts w:ascii="Arial" w:hAnsi="Arial" w:cs="Arial"/>
        <w:b w:val="0"/>
        <w:color w:val="A6A6A6" w:themeColor="background1" w:themeShade="A6"/>
        <w:sz w:val="16"/>
        <w:szCs w:val="16"/>
      </w:rPr>
      <w:tab/>
    </w:r>
    <w:r w:rsidRPr="006E65E6">
      <w:rPr>
        <w:rStyle w:val="Seitenzahl"/>
        <w:rFonts w:ascii="Arial" w:hAnsi="Arial" w:cs="Arial"/>
        <w:b w:val="0"/>
        <w:bCs w:val="0"/>
        <w:color w:val="A6A6A6" w:themeColor="background1" w:themeShade="A6"/>
        <w:sz w:val="16"/>
        <w:szCs w:val="16"/>
      </w:rPr>
      <w:t xml:space="preserve">Seite </w:t>
    </w:r>
    <w:r w:rsidR="000A5FB1" w:rsidRPr="006E65E6">
      <w:rPr>
        <w:rStyle w:val="Seitenzahl"/>
        <w:rFonts w:ascii="Arial" w:hAnsi="Arial" w:cs="Arial"/>
        <w:b w:val="0"/>
        <w:bCs w:val="0"/>
        <w:color w:val="A6A6A6" w:themeColor="background1" w:themeShade="A6"/>
        <w:sz w:val="16"/>
        <w:szCs w:val="16"/>
      </w:rPr>
      <w:fldChar w:fldCharType="begin"/>
    </w:r>
    <w:r w:rsidRPr="006E65E6">
      <w:rPr>
        <w:rStyle w:val="Seitenzahl"/>
        <w:rFonts w:ascii="Arial" w:hAnsi="Arial" w:cs="Arial"/>
        <w:b w:val="0"/>
        <w:bCs w:val="0"/>
        <w:color w:val="A6A6A6" w:themeColor="background1" w:themeShade="A6"/>
        <w:sz w:val="16"/>
        <w:szCs w:val="16"/>
      </w:rPr>
      <w:instrText xml:space="preserve"> PAGE </w:instrText>
    </w:r>
    <w:r w:rsidR="000A5FB1" w:rsidRPr="006E65E6">
      <w:rPr>
        <w:rStyle w:val="Seitenzahl"/>
        <w:rFonts w:ascii="Arial" w:hAnsi="Arial" w:cs="Arial"/>
        <w:b w:val="0"/>
        <w:bCs w:val="0"/>
        <w:color w:val="A6A6A6" w:themeColor="background1" w:themeShade="A6"/>
        <w:sz w:val="16"/>
        <w:szCs w:val="16"/>
      </w:rPr>
      <w:fldChar w:fldCharType="separate"/>
    </w:r>
    <w:r w:rsidR="003A455D">
      <w:rPr>
        <w:rStyle w:val="Seitenzahl"/>
        <w:rFonts w:ascii="Arial" w:hAnsi="Arial" w:cs="Arial"/>
        <w:b w:val="0"/>
        <w:bCs w:val="0"/>
        <w:noProof/>
        <w:color w:val="A6A6A6" w:themeColor="background1" w:themeShade="A6"/>
        <w:sz w:val="16"/>
        <w:szCs w:val="16"/>
      </w:rPr>
      <w:t>1</w:t>
    </w:r>
    <w:r w:rsidR="000A5FB1" w:rsidRPr="006E65E6">
      <w:rPr>
        <w:rStyle w:val="Seitenzahl"/>
        <w:rFonts w:ascii="Arial" w:hAnsi="Arial" w:cs="Arial"/>
        <w:b w:val="0"/>
        <w:bCs w:val="0"/>
        <w:color w:val="A6A6A6" w:themeColor="background1" w:themeShade="A6"/>
        <w:sz w:val="16"/>
        <w:szCs w:val="16"/>
      </w:rPr>
      <w:fldChar w:fldCharType="end"/>
    </w:r>
    <w:r w:rsidRPr="006E65E6">
      <w:rPr>
        <w:rStyle w:val="Seitenzahl"/>
        <w:rFonts w:ascii="Arial" w:hAnsi="Arial" w:cs="Arial"/>
        <w:b w:val="0"/>
        <w:bCs w:val="0"/>
        <w:color w:val="A6A6A6" w:themeColor="background1" w:themeShade="A6"/>
        <w:sz w:val="16"/>
        <w:szCs w:val="16"/>
      </w:rPr>
      <w:t xml:space="preserve"> von </w:t>
    </w:r>
    <w:r w:rsidR="000A5FB1" w:rsidRPr="006E65E6">
      <w:rPr>
        <w:rStyle w:val="Seitenzahl"/>
        <w:rFonts w:ascii="Arial" w:hAnsi="Arial" w:cs="Arial"/>
        <w:b w:val="0"/>
        <w:bCs w:val="0"/>
        <w:color w:val="A6A6A6" w:themeColor="background1" w:themeShade="A6"/>
        <w:sz w:val="16"/>
        <w:szCs w:val="16"/>
      </w:rPr>
      <w:fldChar w:fldCharType="begin"/>
    </w:r>
    <w:r w:rsidRPr="006E65E6">
      <w:rPr>
        <w:rStyle w:val="Seitenzahl"/>
        <w:rFonts w:ascii="Arial" w:hAnsi="Arial" w:cs="Arial"/>
        <w:b w:val="0"/>
        <w:bCs w:val="0"/>
        <w:color w:val="A6A6A6" w:themeColor="background1" w:themeShade="A6"/>
        <w:sz w:val="16"/>
        <w:szCs w:val="16"/>
      </w:rPr>
      <w:instrText xml:space="preserve"> NUMPAGES </w:instrText>
    </w:r>
    <w:r w:rsidR="000A5FB1" w:rsidRPr="006E65E6">
      <w:rPr>
        <w:rStyle w:val="Seitenzahl"/>
        <w:rFonts w:ascii="Arial" w:hAnsi="Arial" w:cs="Arial"/>
        <w:b w:val="0"/>
        <w:bCs w:val="0"/>
        <w:color w:val="A6A6A6" w:themeColor="background1" w:themeShade="A6"/>
        <w:sz w:val="16"/>
        <w:szCs w:val="16"/>
      </w:rPr>
      <w:fldChar w:fldCharType="separate"/>
    </w:r>
    <w:r w:rsidR="003A455D">
      <w:rPr>
        <w:rStyle w:val="Seitenzahl"/>
        <w:rFonts w:ascii="Arial" w:hAnsi="Arial" w:cs="Arial"/>
        <w:b w:val="0"/>
        <w:bCs w:val="0"/>
        <w:noProof/>
        <w:color w:val="A6A6A6" w:themeColor="background1" w:themeShade="A6"/>
        <w:sz w:val="16"/>
        <w:szCs w:val="16"/>
      </w:rPr>
      <w:t>4</w:t>
    </w:r>
    <w:r w:rsidR="000A5FB1" w:rsidRPr="006E65E6">
      <w:rPr>
        <w:rStyle w:val="Seitenzahl"/>
        <w:rFonts w:ascii="Arial" w:hAnsi="Arial" w:cs="Arial"/>
        <w:b w:val="0"/>
        <w:bCs w:val="0"/>
        <w:color w:val="A6A6A6" w:themeColor="background1" w:themeShade="A6"/>
        <w:sz w:val="16"/>
        <w:szCs w:val="16"/>
      </w:rPr>
      <w:fldChar w:fldCharType="end"/>
    </w:r>
  </w:p>
  <w:p w:rsidR="001C45F2" w:rsidRPr="006E65E6" w:rsidRDefault="001C45F2" w:rsidP="001C45F2">
    <w:pPr>
      <w:pStyle w:val="Titel"/>
      <w:ind w:left="1416" w:firstLine="1068"/>
      <w:jc w:val="left"/>
      <w:rPr>
        <w:rFonts w:ascii="Arial" w:hAnsi="Arial" w:cs="Arial"/>
        <w:b w:val="0"/>
        <w:color w:val="A6A6A6" w:themeColor="background1" w:themeShade="A6"/>
        <w:sz w:val="16"/>
        <w:szCs w:val="16"/>
      </w:rPr>
    </w:pPr>
    <w:r w:rsidRPr="006E65E6">
      <w:rPr>
        <w:rFonts w:ascii="Arial" w:hAnsi="Arial" w:cs="Arial"/>
        <w:b w:val="0"/>
        <w:color w:val="A6A6A6" w:themeColor="background1" w:themeShade="A6"/>
        <w:sz w:val="16"/>
        <w:szCs w:val="16"/>
      </w:rPr>
      <w:t>(Zusatzvereinbarung zum Berufsausbildungsvertrag)</w:t>
    </w:r>
    <w:r w:rsidRPr="006E65E6" w:rsidDel="00555BED">
      <w:rPr>
        <w:rFonts w:ascii="Arial" w:hAnsi="Arial" w:cs="Arial"/>
        <w:b w:val="0"/>
        <w:color w:val="A6A6A6" w:themeColor="background1" w:themeShade="A6"/>
        <w:sz w:val="16"/>
        <w:szCs w:val="16"/>
      </w:rPr>
      <w:t xml:space="preserve"> </w:t>
    </w:r>
  </w:p>
  <w:p w:rsidR="00321A05" w:rsidRPr="001C45F2" w:rsidRDefault="00321A05" w:rsidP="001C45F2">
    <w:pPr>
      <w:pStyle w:val="Fuzeile"/>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0F3E" w:rsidRDefault="009B0F3E">
      <w:r>
        <w:separator/>
      </w:r>
    </w:p>
  </w:footnote>
  <w:footnote w:type="continuationSeparator" w:id="0">
    <w:p w:rsidR="009B0F3E" w:rsidRDefault="009B0F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3AD" w:rsidRPr="001950D3" w:rsidRDefault="00E433AD" w:rsidP="003E76EE">
    <w:pPr>
      <w:pStyle w:val="Kopfzeile"/>
      <w:jc w:val="cent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3985"/>
    <w:multiLevelType w:val="hybridMultilevel"/>
    <w:tmpl w:val="B68CCF5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 w15:restartNumberingAfterBreak="0">
    <w:nsid w:val="003B0869"/>
    <w:multiLevelType w:val="hybridMultilevel"/>
    <w:tmpl w:val="CE02DA18"/>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30F03D1"/>
    <w:multiLevelType w:val="hybridMultilevel"/>
    <w:tmpl w:val="2A426E68"/>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 w15:restartNumberingAfterBreak="0">
    <w:nsid w:val="0637260C"/>
    <w:multiLevelType w:val="hybridMultilevel"/>
    <w:tmpl w:val="C71CF714"/>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 w15:restartNumberingAfterBreak="0">
    <w:nsid w:val="067862B0"/>
    <w:multiLevelType w:val="hybridMultilevel"/>
    <w:tmpl w:val="A584318C"/>
    <w:lvl w:ilvl="0" w:tplc="F48417FC">
      <w:start w:val="2"/>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 w15:restartNumberingAfterBreak="0">
    <w:nsid w:val="09D13FA8"/>
    <w:multiLevelType w:val="hybridMultilevel"/>
    <w:tmpl w:val="87962A1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AB155D1"/>
    <w:multiLevelType w:val="multilevel"/>
    <w:tmpl w:val="AB2652BE"/>
    <w:lvl w:ilvl="0">
      <w:start w:val="1"/>
      <w:numFmt w:val="lowerLetter"/>
      <w:lvlText w:val="%1)"/>
      <w:lvlJc w:val="left"/>
      <w:pPr>
        <w:tabs>
          <w:tab w:val="num" w:pos="360"/>
        </w:tabs>
        <w:ind w:left="360" w:hanging="360"/>
      </w:pPr>
      <w:rPr>
        <w:rFonts w:hint="default"/>
        <w:b w:val="0"/>
      </w:rPr>
    </w:lvl>
    <w:lvl w:ilvl="1">
      <w:start w:val="1"/>
      <w:numFmt w:val="lowerLetter"/>
      <w:lvlText w:val="%2."/>
      <w:lvlJc w:val="left"/>
      <w:pPr>
        <w:tabs>
          <w:tab w:val="num" w:pos="731"/>
        </w:tabs>
        <w:ind w:left="731" w:hanging="360"/>
      </w:pPr>
    </w:lvl>
    <w:lvl w:ilvl="2">
      <w:start w:val="1"/>
      <w:numFmt w:val="lowerRoman"/>
      <w:lvlText w:val="%3."/>
      <w:lvlJc w:val="right"/>
      <w:pPr>
        <w:tabs>
          <w:tab w:val="num" w:pos="1451"/>
        </w:tabs>
        <w:ind w:left="1451" w:hanging="180"/>
      </w:pPr>
    </w:lvl>
    <w:lvl w:ilvl="3">
      <w:start w:val="1"/>
      <w:numFmt w:val="decimal"/>
      <w:lvlText w:val="%4."/>
      <w:lvlJc w:val="left"/>
      <w:pPr>
        <w:tabs>
          <w:tab w:val="num" w:pos="2171"/>
        </w:tabs>
        <w:ind w:left="2171" w:hanging="360"/>
      </w:pPr>
    </w:lvl>
    <w:lvl w:ilvl="4">
      <w:start w:val="1"/>
      <w:numFmt w:val="lowerLetter"/>
      <w:lvlText w:val="%5."/>
      <w:lvlJc w:val="left"/>
      <w:pPr>
        <w:tabs>
          <w:tab w:val="num" w:pos="2891"/>
        </w:tabs>
        <w:ind w:left="2891" w:hanging="360"/>
      </w:pPr>
    </w:lvl>
    <w:lvl w:ilvl="5">
      <w:start w:val="1"/>
      <w:numFmt w:val="lowerRoman"/>
      <w:lvlText w:val="%6."/>
      <w:lvlJc w:val="right"/>
      <w:pPr>
        <w:tabs>
          <w:tab w:val="num" w:pos="3611"/>
        </w:tabs>
        <w:ind w:left="3611" w:hanging="180"/>
      </w:pPr>
    </w:lvl>
    <w:lvl w:ilvl="6">
      <w:start w:val="1"/>
      <w:numFmt w:val="decimal"/>
      <w:lvlText w:val="%7."/>
      <w:lvlJc w:val="left"/>
      <w:pPr>
        <w:tabs>
          <w:tab w:val="num" w:pos="4331"/>
        </w:tabs>
        <w:ind w:left="4331" w:hanging="360"/>
      </w:pPr>
    </w:lvl>
    <w:lvl w:ilvl="7">
      <w:start w:val="1"/>
      <w:numFmt w:val="lowerLetter"/>
      <w:lvlText w:val="%8."/>
      <w:lvlJc w:val="left"/>
      <w:pPr>
        <w:tabs>
          <w:tab w:val="num" w:pos="5051"/>
        </w:tabs>
        <w:ind w:left="5051" w:hanging="360"/>
      </w:pPr>
    </w:lvl>
    <w:lvl w:ilvl="8">
      <w:start w:val="1"/>
      <w:numFmt w:val="lowerRoman"/>
      <w:lvlText w:val="%9."/>
      <w:lvlJc w:val="right"/>
      <w:pPr>
        <w:tabs>
          <w:tab w:val="num" w:pos="5771"/>
        </w:tabs>
        <w:ind w:left="5771" w:hanging="180"/>
      </w:pPr>
    </w:lvl>
  </w:abstractNum>
  <w:abstractNum w:abstractNumId="7" w15:restartNumberingAfterBreak="0">
    <w:nsid w:val="0C89284D"/>
    <w:multiLevelType w:val="hybridMultilevel"/>
    <w:tmpl w:val="7DB628D6"/>
    <w:lvl w:ilvl="0" w:tplc="19960274">
      <w:numFmt w:val="bullet"/>
      <w:lvlText w:val="-"/>
      <w:lvlJc w:val="left"/>
      <w:pPr>
        <w:ind w:left="0" w:hanging="360"/>
      </w:pPr>
      <w:rPr>
        <w:rFonts w:ascii="Arial" w:eastAsia="Times New Roman" w:hAnsi="Arial" w:cs="Arial" w:hint="default"/>
      </w:rPr>
    </w:lvl>
    <w:lvl w:ilvl="1" w:tplc="04070003" w:tentative="1">
      <w:start w:val="1"/>
      <w:numFmt w:val="bullet"/>
      <w:lvlText w:val="o"/>
      <w:lvlJc w:val="left"/>
      <w:pPr>
        <w:ind w:left="720" w:hanging="360"/>
      </w:pPr>
      <w:rPr>
        <w:rFonts w:ascii="Courier New" w:hAnsi="Courier New" w:cs="Courier New" w:hint="default"/>
      </w:rPr>
    </w:lvl>
    <w:lvl w:ilvl="2" w:tplc="04070005" w:tentative="1">
      <w:start w:val="1"/>
      <w:numFmt w:val="bullet"/>
      <w:lvlText w:val=""/>
      <w:lvlJc w:val="left"/>
      <w:pPr>
        <w:ind w:left="1440" w:hanging="360"/>
      </w:pPr>
      <w:rPr>
        <w:rFonts w:ascii="Wingdings" w:hAnsi="Wingdings" w:hint="default"/>
      </w:rPr>
    </w:lvl>
    <w:lvl w:ilvl="3" w:tplc="04070001" w:tentative="1">
      <w:start w:val="1"/>
      <w:numFmt w:val="bullet"/>
      <w:lvlText w:val=""/>
      <w:lvlJc w:val="left"/>
      <w:pPr>
        <w:ind w:left="2160" w:hanging="360"/>
      </w:pPr>
      <w:rPr>
        <w:rFonts w:ascii="Symbol" w:hAnsi="Symbol" w:hint="default"/>
      </w:rPr>
    </w:lvl>
    <w:lvl w:ilvl="4" w:tplc="04070003" w:tentative="1">
      <w:start w:val="1"/>
      <w:numFmt w:val="bullet"/>
      <w:lvlText w:val="o"/>
      <w:lvlJc w:val="left"/>
      <w:pPr>
        <w:ind w:left="2880" w:hanging="360"/>
      </w:pPr>
      <w:rPr>
        <w:rFonts w:ascii="Courier New" w:hAnsi="Courier New" w:cs="Courier New" w:hint="default"/>
      </w:rPr>
    </w:lvl>
    <w:lvl w:ilvl="5" w:tplc="04070005" w:tentative="1">
      <w:start w:val="1"/>
      <w:numFmt w:val="bullet"/>
      <w:lvlText w:val=""/>
      <w:lvlJc w:val="left"/>
      <w:pPr>
        <w:ind w:left="3600" w:hanging="360"/>
      </w:pPr>
      <w:rPr>
        <w:rFonts w:ascii="Wingdings" w:hAnsi="Wingdings" w:hint="default"/>
      </w:rPr>
    </w:lvl>
    <w:lvl w:ilvl="6" w:tplc="04070001" w:tentative="1">
      <w:start w:val="1"/>
      <w:numFmt w:val="bullet"/>
      <w:lvlText w:val=""/>
      <w:lvlJc w:val="left"/>
      <w:pPr>
        <w:ind w:left="4320" w:hanging="360"/>
      </w:pPr>
      <w:rPr>
        <w:rFonts w:ascii="Symbol" w:hAnsi="Symbol" w:hint="default"/>
      </w:rPr>
    </w:lvl>
    <w:lvl w:ilvl="7" w:tplc="04070003" w:tentative="1">
      <w:start w:val="1"/>
      <w:numFmt w:val="bullet"/>
      <w:lvlText w:val="o"/>
      <w:lvlJc w:val="left"/>
      <w:pPr>
        <w:ind w:left="5040" w:hanging="360"/>
      </w:pPr>
      <w:rPr>
        <w:rFonts w:ascii="Courier New" w:hAnsi="Courier New" w:cs="Courier New" w:hint="default"/>
      </w:rPr>
    </w:lvl>
    <w:lvl w:ilvl="8" w:tplc="04070005" w:tentative="1">
      <w:start w:val="1"/>
      <w:numFmt w:val="bullet"/>
      <w:lvlText w:val=""/>
      <w:lvlJc w:val="left"/>
      <w:pPr>
        <w:ind w:left="5760" w:hanging="360"/>
      </w:pPr>
      <w:rPr>
        <w:rFonts w:ascii="Wingdings" w:hAnsi="Wingdings" w:hint="default"/>
      </w:rPr>
    </w:lvl>
  </w:abstractNum>
  <w:abstractNum w:abstractNumId="8" w15:restartNumberingAfterBreak="0">
    <w:nsid w:val="11314306"/>
    <w:multiLevelType w:val="hybridMultilevel"/>
    <w:tmpl w:val="EB62954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A2F4285"/>
    <w:multiLevelType w:val="hybridMultilevel"/>
    <w:tmpl w:val="67966500"/>
    <w:lvl w:ilvl="0" w:tplc="05C82322">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 w15:restartNumberingAfterBreak="0">
    <w:nsid w:val="1C3268CA"/>
    <w:multiLevelType w:val="hybridMultilevel"/>
    <w:tmpl w:val="9CD0784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D8B2382"/>
    <w:multiLevelType w:val="hybridMultilevel"/>
    <w:tmpl w:val="B3AC842E"/>
    <w:lvl w:ilvl="0" w:tplc="46E673D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E3209D1"/>
    <w:multiLevelType w:val="multilevel"/>
    <w:tmpl w:val="AB14CA90"/>
    <w:lvl w:ilvl="0">
      <w:start w:val="1"/>
      <w:numFmt w:val="decimal"/>
      <w:lvlText w:val="(%1)"/>
      <w:lvlJc w:val="left"/>
      <w:pPr>
        <w:tabs>
          <w:tab w:val="num" w:pos="360"/>
        </w:tabs>
        <w:ind w:left="360" w:hanging="360"/>
      </w:pPr>
      <w:rPr>
        <w:rFonts w:hint="default"/>
      </w:rPr>
    </w:lvl>
    <w:lvl w:ilvl="1">
      <w:start w:val="1"/>
      <w:numFmt w:val="bullet"/>
      <w:lvlText w:val="o"/>
      <w:lvlJc w:val="left"/>
      <w:pPr>
        <w:tabs>
          <w:tab w:val="num" w:pos="360"/>
        </w:tabs>
        <w:ind w:left="360" w:hanging="360"/>
      </w:pPr>
      <w:rPr>
        <w:rFonts w:ascii="Courier New" w:hAnsi="Courier New" w:cs="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cs="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cs="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13" w15:restartNumberingAfterBreak="0">
    <w:nsid w:val="20870E8A"/>
    <w:multiLevelType w:val="hybridMultilevel"/>
    <w:tmpl w:val="E6DC3C62"/>
    <w:lvl w:ilvl="0" w:tplc="D6E83BBC">
      <w:start w:val="1"/>
      <w:numFmt w:val="decimal"/>
      <w:lvlText w:val="(%1)"/>
      <w:lvlJc w:val="left"/>
      <w:pPr>
        <w:tabs>
          <w:tab w:val="num" w:pos="360"/>
        </w:tabs>
        <w:ind w:left="0" w:firstLine="0"/>
      </w:pPr>
      <w:rPr>
        <w:rFonts w:hint="default"/>
        <w:b w:val="0"/>
        <w:i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2734390C"/>
    <w:multiLevelType w:val="hybridMultilevel"/>
    <w:tmpl w:val="8B62C1A6"/>
    <w:lvl w:ilvl="0" w:tplc="04070015">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5" w15:restartNumberingAfterBreak="0">
    <w:nsid w:val="2BE10093"/>
    <w:multiLevelType w:val="hybridMultilevel"/>
    <w:tmpl w:val="A0FC8EA2"/>
    <w:lvl w:ilvl="0" w:tplc="46E673D2">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 w15:restartNumberingAfterBreak="0">
    <w:nsid w:val="340D1368"/>
    <w:multiLevelType w:val="hybridMultilevel"/>
    <w:tmpl w:val="4E208FF2"/>
    <w:lvl w:ilvl="0" w:tplc="563CB580">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360"/>
        </w:tabs>
        <w:ind w:left="360" w:hanging="360"/>
      </w:pPr>
      <w:rPr>
        <w:rFonts w:ascii="Courier New" w:hAnsi="Courier New" w:cs="Courier New" w:hint="default"/>
      </w:rPr>
    </w:lvl>
    <w:lvl w:ilvl="2" w:tplc="04070005" w:tentative="1">
      <w:start w:val="1"/>
      <w:numFmt w:val="bullet"/>
      <w:lvlText w:val=""/>
      <w:lvlJc w:val="left"/>
      <w:pPr>
        <w:tabs>
          <w:tab w:val="num" w:pos="1080"/>
        </w:tabs>
        <w:ind w:left="1080" w:hanging="360"/>
      </w:pPr>
      <w:rPr>
        <w:rFonts w:ascii="Wingdings" w:hAnsi="Wingdings" w:hint="default"/>
      </w:rPr>
    </w:lvl>
    <w:lvl w:ilvl="3" w:tplc="04070001" w:tentative="1">
      <w:start w:val="1"/>
      <w:numFmt w:val="bullet"/>
      <w:lvlText w:val=""/>
      <w:lvlJc w:val="left"/>
      <w:pPr>
        <w:tabs>
          <w:tab w:val="num" w:pos="1800"/>
        </w:tabs>
        <w:ind w:left="1800" w:hanging="360"/>
      </w:pPr>
      <w:rPr>
        <w:rFonts w:ascii="Symbol" w:hAnsi="Symbol" w:hint="default"/>
      </w:rPr>
    </w:lvl>
    <w:lvl w:ilvl="4" w:tplc="04070003" w:tentative="1">
      <w:start w:val="1"/>
      <w:numFmt w:val="bullet"/>
      <w:lvlText w:val="o"/>
      <w:lvlJc w:val="left"/>
      <w:pPr>
        <w:tabs>
          <w:tab w:val="num" w:pos="2520"/>
        </w:tabs>
        <w:ind w:left="2520" w:hanging="360"/>
      </w:pPr>
      <w:rPr>
        <w:rFonts w:ascii="Courier New" w:hAnsi="Courier New" w:cs="Courier New" w:hint="default"/>
      </w:rPr>
    </w:lvl>
    <w:lvl w:ilvl="5" w:tplc="04070005" w:tentative="1">
      <w:start w:val="1"/>
      <w:numFmt w:val="bullet"/>
      <w:lvlText w:val=""/>
      <w:lvlJc w:val="left"/>
      <w:pPr>
        <w:tabs>
          <w:tab w:val="num" w:pos="3240"/>
        </w:tabs>
        <w:ind w:left="3240" w:hanging="360"/>
      </w:pPr>
      <w:rPr>
        <w:rFonts w:ascii="Wingdings" w:hAnsi="Wingdings" w:hint="default"/>
      </w:rPr>
    </w:lvl>
    <w:lvl w:ilvl="6" w:tplc="04070001" w:tentative="1">
      <w:start w:val="1"/>
      <w:numFmt w:val="bullet"/>
      <w:lvlText w:val=""/>
      <w:lvlJc w:val="left"/>
      <w:pPr>
        <w:tabs>
          <w:tab w:val="num" w:pos="3960"/>
        </w:tabs>
        <w:ind w:left="3960" w:hanging="360"/>
      </w:pPr>
      <w:rPr>
        <w:rFonts w:ascii="Symbol" w:hAnsi="Symbol" w:hint="default"/>
      </w:rPr>
    </w:lvl>
    <w:lvl w:ilvl="7" w:tplc="04070003" w:tentative="1">
      <w:start w:val="1"/>
      <w:numFmt w:val="bullet"/>
      <w:lvlText w:val="o"/>
      <w:lvlJc w:val="left"/>
      <w:pPr>
        <w:tabs>
          <w:tab w:val="num" w:pos="4680"/>
        </w:tabs>
        <w:ind w:left="4680" w:hanging="360"/>
      </w:pPr>
      <w:rPr>
        <w:rFonts w:ascii="Courier New" w:hAnsi="Courier New" w:cs="Courier New" w:hint="default"/>
      </w:rPr>
    </w:lvl>
    <w:lvl w:ilvl="8" w:tplc="04070005" w:tentative="1">
      <w:start w:val="1"/>
      <w:numFmt w:val="bullet"/>
      <w:lvlText w:val=""/>
      <w:lvlJc w:val="left"/>
      <w:pPr>
        <w:tabs>
          <w:tab w:val="num" w:pos="5400"/>
        </w:tabs>
        <w:ind w:left="5400" w:hanging="360"/>
      </w:pPr>
      <w:rPr>
        <w:rFonts w:ascii="Wingdings" w:hAnsi="Wingdings" w:hint="default"/>
      </w:rPr>
    </w:lvl>
  </w:abstractNum>
  <w:abstractNum w:abstractNumId="17" w15:restartNumberingAfterBreak="0">
    <w:nsid w:val="397B63EB"/>
    <w:multiLevelType w:val="hybridMultilevel"/>
    <w:tmpl w:val="DA68414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D361117"/>
    <w:multiLevelType w:val="multilevel"/>
    <w:tmpl w:val="4E208FF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360"/>
        </w:tabs>
        <w:ind w:left="360" w:hanging="360"/>
      </w:pPr>
      <w:rPr>
        <w:rFonts w:ascii="Courier New" w:hAnsi="Courier New" w:cs="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cs="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cs="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19" w15:restartNumberingAfterBreak="0">
    <w:nsid w:val="3F3D5494"/>
    <w:multiLevelType w:val="hybridMultilevel"/>
    <w:tmpl w:val="D13227D8"/>
    <w:lvl w:ilvl="0" w:tplc="D6E83BBC">
      <w:start w:val="1"/>
      <w:numFmt w:val="decimal"/>
      <w:lvlText w:val="(%1)"/>
      <w:lvlJc w:val="left"/>
      <w:pPr>
        <w:tabs>
          <w:tab w:val="num" w:pos="0"/>
        </w:tabs>
        <w:ind w:left="-360" w:firstLine="0"/>
      </w:pPr>
      <w:rPr>
        <w:rFonts w:hint="default"/>
        <w:b w:val="0"/>
        <w:i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41C42EA4"/>
    <w:multiLevelType w:val="hybridMultilevel"/>
    <w:tmpl w:val="F8D80384"/>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 w15:restartNumberingAfterBreak="0">
    <w:nsid w:val="434F6DBE"/>
    <w:multiLevelType w:val="multilevel"/>
    <w:tmpl w:val="9752A96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44EE14BC"/>
    <w:multiLevelType w:val="hybridMultilevel"/>
    <w:tmpl w:val="54663422"/>
    <w:lvl w:ilvl="0" w:tplc="D6E83BBC">
      <w:start w:val="1"/>
      <w:numFmt w:val="decimal"/>
      <w:lvlText w:val="(%1)"/>
      <w:lvlJc w:val="left"/>
      <w:pPr>
        <w:tabs>
          <w:tab w:val="num" w:pos="360"/>
        </w:tabs>
        <w:ind w:left="0" w:firstLine="0"/>
      </w:pPr>
      <w:rPr>
        <w:rFonts w:hint="default"/>
        <w:b w:val="0"/>
        <w:i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3" w15:restartNumberingAfterBreak="0">
    <w:nsid w:val="50B751EA"/>
    <w:multiLevelType w:val="hybridMultilevel"/>
    <w:tmpl w:val="AB14CA90"/>
    <w:lvl w:ilvl="0" w:tplc="04070015">
      <w:start w:val="1"/>
      <w:numFmt w:val="decimal"/>
      <w:lvlText w:val="(%1)"/>
      <w:lvlJc w:val="left"/>
      <w:pPr>
        <w:tabs>
          <w:tab w:val="num" w:pos="360"/>
        </w:tabs>
        <w:ind w:left="360" w:hanging="360"/>
      </w:pPr>
      <w:rPr>
        <w:rFonts w:hint="default"/>
      </w:rPr>
    </w:lvl>
    <w:lvl w:ilvl="1" w:tplc="04070003" w:tentative="1">
      <w:start w:val="1"/>
      <w:numFmt w:val="bullet"/>
      <w:lvlText w:val="o"/>
      <w:lvlJc w:val="left"/>
      <w:pPr>
        <w:tabs>
          <w:tab w:val="num" w:pos="360"/>
        </w:tabs>
        <w:ind w:left="360" w:hanging="360"/>
      </w:pPr>
      <w:rPr>
        <w:rFonts w:ascii="Courier New" w:hAnsi="Courier New" w:cs="Courier New" w:hint="default"/>
      </w:rPr>
    </w:lvl>
    <w:lvl w:ilvl="2" w:tplc="04070005" w:tentative="1">
      <w:start w:val="1"/>
      <w:numFmt w:val="bullet"/>
      <w:lvlText w:val=""/>
      <w:lvlJc w:val="left"/>
      <w:pPr>
        <w:tabs>
          <w:tab w:val="num" w:pos="1080"/>
        </w:tabs>
        <w:ind w:left="1080" w:hanging="360"/>
      </w:pPr>
      <w:rPr>
        <w:rFonts w:ascii="Wingdings" w:hAnsi="Wingdings" w:hint="default"/>
      </w:rPr>
    </w:lvl>
    <w:lvl w:ilvl="3" w:tplc="04070001" w:tentative="1">
      <w:start w:val="1"/>
      <w:numFmt w:val="bullet"/>
      <w:lvlText w:val=""/>
      <w:lvlJc w:val="left"/>
      <w:pPr>
        <w:tabs>
          <w:tab w:val="num" w:pos="1800"/>
        </w:tabs>
        <w:ind w:left="1800" w:hanging="360"/>
      </w:pPr>
      <w:rPr>
        <w:rFonts w:ascii="Symbol" w:hAnsi="Symbol" w:hint="default"/>
      </w:rPr>
    </w:lvl>
    <w:lvl w:ilvl="4" w:tplc="04070003" w:tentative="1">
      <w:start w:val="1"/>
      <w:numFmt w:val="bullet"/>
      <w:lvlText w:val="o"/>
      <w:lvlJc w:val="left"/>
      <w:pPr>
        <w:tabs>
          <w:tab w:val="num" w:pos="2520"/>
        </w:tabs>
        <w:ind w:left="2520" w:hanging="360"/>
      </w:pPr>
      <w:rPr>
        <w:rFonts w:ascii="Courier New" w:hAnsi="Courier New" w:cs="Courier New" w:hint="default"/>
      </w:rPr>
    </w:lvl>
    <w:lvl w:ilvl="5" w:tplc="04070005" w:tentative="1">
      <w:start w:val="1"/>
      <w:numFmt w:val="bullet"/>
      <w:lvlText w:val=""/>
      <w:lvlJc w:val="left"/>
      <w:pPr>
        <w:tabs>
          <w:tab w:val="num" w:pos="3240"/>
        </w:tabs>
        <w:ind w:left="3240" w:hanging="360"/>
      </w:pPr>
      <w:rPr>
        <w:rFonts w:ascii="Wingdings" w:hAnsi="Wingdings" w:hint="default"/>
      </w:rPr>
    </w:lvl>
    <w:lvl w:ilvl="6" w:tplc="04070001" w:tentative="1">
      <w:start w:val="1"/>
      <w:numFmt w:val="bullet"/>
      <w:lvlText w:val=""/>
      <w:lvlJc w:val="left"/>
      <w:pPr>
        <w:tabs>
          <w:tab w:val="num" w:pos="3960"/>
        </w:tabs>
        <w:ind w:left="3960" w:hanging="360"/>
      </w:pPr>
      <w:rPr>
        <w:rFonts w:ascii="Symbol" w:hAnsi="Symbol" w:hint="default"/>
      </w:rPr>
    </w:lvl>
    <w:lvl w:ilvl="7" w:tplc="04070003" w:tentative="1">
      <w:start w:val="1"/>
      <w:numFmt w:val="bullet"/>
      <w:lvlText w:val="o"/>
      <w:lvlJc w:val="left"/>
      <w:pPr>
        <w:tabs>
          <w:tab w:val="num" w:pos="4680"/>
        </w:tabs>
        <w:ind w:left="4680" w:hanging="360"/>
      </w:pPr>
      <w:rPr>
        <w:rFonts w:ascii="Courier New" w:hAnsi="Courier New" w:cs="Courier New" w:hint="default"/>
      </w:rPr>
    </w:lvl>
    <w:lvl w:ilvl="8" w:tplc="04070005" w:tentative="1">
      <w:start w:val="1"/>
      <w:numFmt w:val="bullet"/>
      <w:lvlText w:val=""/>
      <w:lvlJc w:val="left"/>
      <w:pPr>
        <w:tabs>
          <w:tab w:val="num" w:pos="5400"/>
        </w:tabs>
        <w:ind w:left="5400" w:hanging="360"/>
      </w:pPr>
      <w:rPr>
        <w:rFonts w:ascii="Wingdings" w:hAnsi="Wingdings" w:hint="default"/>
      </w:rPr>
    </w:lvl>
  </w:abstractNum>
  <w:abstractNum w:abstractNumId="24" w15:restartNumberingAfterBreak="0">
    <w:nsid w:val="5A1052D0"/>
    <w:multiLevelType w:val="hybridMultilevel"/>
    <w:tmpl w:val="952C4C34"/>
    <w:lvl w:ilvl="0" w:tplc="7D2A216A">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15:restartNumberingAfterBreak="0">
    <w:nsid w:val="5E007300"/>
    <w:multiLevelType w:val="multilevel"/>
    <w:tmpl w:val="2A426E6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6" w15:restartNumberingAfterBreak="0">
    <w:nsid w:val="60FB46BB"/>
    <w:multiLevelType w:val="hybridMultilevel"/>
    <w:tmpl w:val="651AFBC0"/>
    <w:lvl w:ilvl="0" w:tplc="46E673D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62564C86"/>
    <w:multiLevelType w:val="hybridMultilevel"/>
    <w:tmpl w:val="083AD272"/>
    <w:lvl w:ilvl="0" w:tplc="46E673D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DD54EDB"/>
    <w:multiLevelType w:val="hybridMultilevel"/>
    <w:tmpl w:val="AF3E6A06"/>
    <w:lvl w:ilvl="0" w:tplc="669E1A6A">
      <w:start w:val="1"/>
      <w:numFmt w:val="decimal"/>
      <w:lvlText w:val="(%1)"/>
      <w:lvlJc w:val="left"/>
      <w:pPr>
        <w:tabs>
          <w:tab w:val="num" w:pos="0"/>
        </w:tabs>
        <w:ind w:left="0" w:hanging="360"/>
      </w:pPr>
      <w:rPr>
        <w:rFonts w:hint="default"/>
      </w:rPr>
    </w:lvl>
    <w:lvl w:ilvl="1" w:tplc="04070019" w:tentative="1">
      <w:start w:val="1"/>
      <w:numFmt w:val="lowerLetter"/>
      <w:lvlText w:val="%2."/>
      <w:lvlJc w:val="left"/>
      <w:pPr>
        <w:tabs>
          <w:tab w:val="num" w:pos="720"/>
        </w:tabs>
        <w:ind w:left="720" w:hanging="360"/>
      </w:pPr>
    </w:lvl>
    <w:lvl w:ilvl="2" w:tplc="0407001B" w:tentative="1">
      <w:start w:val="1"/>
      <w:numFmt w:val="lowerRoman"/>
      <w:lvlText w:val="%3."/>
      <w:lvlJc w:val="right"/>
      <w:pPr>
        <w:tabs>
          <w:tab w:val="num" w:pos="1440"/>
        </w:tabs>
        <w:ind w:left="1440" w:hanging="180"/>
      </w:pPr>
    </w:lvl>
    <w:lvl w:ilvl="3" w:tplc="0407000F" w:tentative="1">
      <w:start w:val="1"/>
      <w:numFmt w:val="decimal"/>
      <w:lvlText w:val="%4."/>
      <w:lvlJc w:val="left"/>
      <w:pPr>
        <w:tabs>
          <w:tab w:val="num" w:pos="2160"/>
        </w:tabs>
        <w:ind w:left="2160" w:hanging="360"/>
      </w:pPr>
    </w:lvl>
    <w:lvl w:ilvl="4" w:tplc="04070019" w:tentative="1">
      <w:start w:val="1"/>
      <w:numFmt w:val="lowerLetter"/>
      <w:lvlText w:val="%5."/>
      <w:lvlJc w:val="left"/>
      <w:pPr>
        <w:tabs>
          <w:tab w:val="num" w:pos="2880"/>
        </w:tabs>
        <w:ind w:left="2880" w:hanging="360"/>
      </w:pPr>
    </w:lvl>
    <w:lvl w:ilvl="5" w:tplc="0407001B" w:tentative="1">
      <w:start w:val="1"/>
      <w:numFmt w:val="lowerRoman"/>
      <w:lvlText w:val="%6."/>
      <w:lvlJc w:val="right"/>
      <w:pPr>
        <w:tabs>
          <w:tab w:val="num" w:pos="3600"/>
        </w:tabs>
        <w:ind w:left="3600" w:hanging="180"/>
      </w:pPr>
    </w:lvl>
    <w:lvl w:ilvl="6" w:tplc="0407000F" w:tentative="1">
      <w:start w:val="1"/>
      <w:numFmt w:val="decimal"/>
      <w:lvlText w:val="%7."/>
      <w:lvlJc w:val="left"/>
      <w:pPr>
        <w:tabs>
          <w:tab w:val="num" w:pos="4320"/>
        </w:tabs>
        <w:ind w:left="4320" w:hanging="360"/>
      </w:pPr>
    </w:lvl>
    <w:lvl w:ilvl="7" w:tplc="04070019" w:tentative="1">
      <w:start w:val="1"/>
      <w:numFmt w:val="lowerLetter"/>
      <w:lvlText w:val="%8."/>
      <w:lvlJc w:val="left"/>
      <w:pPr>
        <w:tabs>
          <w:tab w:val="num" w:pos="5040"/>
        </w:tabs>
        <w:ind w:left="5040" w:hanging="360"/>
      </w:pPr>
    </w:lvl>
    <w:lvl w:ilvl="8" w:tplc="0407001B" w:tentative="1">
      <w:start w:val="1"/>
      <w:numFmt w:val="lowerRoman"/>
      <w:lvlText w:val="%9."/>
      <w:lvlJc w:val="right"/>
      <w:pPr>
        <w:tabs>
          <w:tab w:val="num" w:pos="5760"/>
        </w:tabs>
        <w:ind w:left="5760" w:hanging="180"/>
      </w:pPr>
    </w:lvl>
  </w:abstractNum>
  <w:abstractNum w:abstractNumId="29" w15:restartNumberingAfterBreak="0">
    <w:nsid w:val="76416433"/>
    <w:multiLevelType w:val="hybridMultilevel"/>
    <w:tmpl w:val="E8686946"/>
    <w:lvl w:ilvl="0" w:tplc="6E52C206">
      <w:start w:val="1"/>
      <w:numFmt w:val="decimal"/>
      <w:lvlText w:val="%1."/>
      <w:lvlJc w:val="left"/>
      <w:pPr>
        <w:tabs>
          <w:tab w:val="num" w:pos="360"/>
        </w:tabs>
        <w:ind w:left="360" w:hanging="360"/>
      </w:pPr>
      <w:rPr>
        <w:rFonts w:hint="default"/>
        <w:b w:val="0"/>
      </w:rPr>
    </w:lvl>
    <w:lvl w:ilvl="1" w:tplc="04070019">
      <w:start w:val="1"/>
      <w:numFmt w:val="lowerLetter"/>
      <w:lvlText w:val="%2."/>
      <w:lvlJc w:val="left"/>
      <w:pPr>
        <w:tabs>
          <w:tab w:val="num" w:pos="731"/>
        </w:tabs>
        <w:ind w:left="731" w:hanging="360"/>
      </w:pPr>
    </w:lvl>
    <w:lvl w:ilvl="2" w:tplc="0407001B" w:tentative="1">
      <w:start w:val="1"/>
      <w:numFmt w:val="lowerRoman"/>
      <w:lvlText w:val="%3."/>
      <w:lvlJc w:val="right"/>
      <w:pPr>
        <w:tabs>
          <w:tab w:val="num" w:pos="1451"/>
        </w:tabs>
        <w:ind w:left="1451" w:hanging="180"/>
      </w:pPr>
    </w:lvl>
    <w:lvl w:ilvl="3" w:tplc="0407000F" w:tentative="1">
      <w:start w:val="1"/>
      <w:numFmt w:val="decimal"/>
      <w:lvlText w:val="%4."/>
      <w:lvlJc w:val="left"/>
      <w:pPr>
        <w:tabs>
          <w:tab w:val="num" w:pos="2171"/>
        </w:tabs>
        <w:ind w:left="2171" w:hanging="360"/>
      </w:pPr>
    </w:lvl>
    <w:lvl w:ilvl="4" w:tplc="04070019" w:tentative="1">
      <w:start w:val="1"/>
      <w:numFmt w:val="lowerLetter"/>
      <w:lvlText w:val="%5."/>
      <w:lvlJc w:val="left"/>
      <w:pPr>
        <w:tabs>
          <w:tab w:val="num" w:pos="2891"/>
        </w:tabs>
        <w:ind w:left="2891" w:hanging="360"/>
      </w:pPr>
    </w:lvl>
    <w:lvl w:ilvl="5" w:tplc="0407001B" w:tentative="1">
      <w:start w:val="1"/>
      <w:numFmt w:val="lowerRoman"/>
      <w:lvlText w:val="%6."/>
      <w:lvlJc w:val="right"/>
      <w:pPr>
        <w:tabs>
          <w:tab w:val="num" w:pos="3611"/>
        </w:tabs>
        <w:ind w:left="3611" w:hanging="180"/>
      </w:pPr>
    </w:lvl>
    <w:lvl w:ilvl="6" w:tplc="0407000F" w:tentative="1">
      <w:start w:val="1"/>
      <w:numFmt w:val="decimal"/>
      <w:lvlText w:val="%7."/>
      <w:lvlJc w:val="left"/>
      <w:pPr>
        <w:tabs>
          <w:tab w:val="num" w:pos="4331"/>
        </w:tabs>
        <w:ind w:left="4331" w:hanging="360"/>
      </w:pPr>
    </w:lvl>
    <w:lvl w:ilvl="7" w:tplc="04070019" w:tentative="1">
      <w:start w:val="1"/>
      <w:numFmt w:val="lowerLetter"/>
      <w:lvlText w:val="%8."/>
      <w:lvlJc w:val="left"/>
      <w:pPr>
        <w:tabs>
          <w:tab w:val="num" w:pos="5051"/>
        </w:tabs>
        <w:ind w:left="5051" w:hanging="360"/>
      </w:pPr>
    </w:lvl>
    <w:lvl w:ilvl="8" w:tplc="0407001B" w:tentative="1">
      <w:start w:val="1"/>
      <w:numFmt w:val="lowerRoman"/>
      <w:lvlText w:val="%9."/>
      <w:lvlJc w:val="right"/>
      <w:pPr>
        <w:tabs>
          <w:tab w:val="num" w:pos="5771"/>
        </w:tabs>
        <w:ind w:left="5771" w:hanging="180"/>
      </w:pPr>
    </w:lvl>
  </w:abstractNum>
  <w:abstractNum w:abstractNumId="30" w15:restartNumberingAfterBreak="0">
    <w:nsid w:val="78D14B3D"/>
    <w:multiLevelType w:val="hybridMultilevel"/>
    <w:tmpl w:val="5628C84C"/>
    <w:lvl w:ilvl="0" w:tplc="6E52C206">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15:restartNumberingAfterBreak="0">
    <w:nsid w:val="7EBA746B"/>
    <w:multiLevelType w:val="hybridMultilevel"/>
    <w:tmpl w:val="11D45A2E"/>
    <w:lvl w:ilvl="0" w:tplc="05C82322">
      <w:start w:val="1"/>
      <w:numFmt w:val="decimal"/>
      <w:lvlText w:val="%1."/>
      <w:lvlJc w:val="left"/>
      <w:pPr>
        <w:tabs>
          <w:tab w:val="num" w:pos="0"/>
        </w:tabs>
        <w:ind w:left="0" w:hanging="360"/>
      </w:pPr>
      <w:rPr>
        <w:rFonts w:hint="default"/>
      </w:rPr>
    </w:lvl>
    <w:lvl w:ilvl="1" w:tplc="04070019" w:tentative="1">
      <w:start w:val="1"/>
      <w:numFmt w:val="lowerLetter"/>
      <w:lvlText w:val="%2."/>
      <w:lvlJc w:val="left"/>
      <w:pPr>
        <w:tabs>
          <w:tab w:val="num" w:pos="720"/>
        </w:tabs>
        <w:ind w:left="720" w:hanging="360"/>
      </w:pPr>
    </w:lvl>
    <w:lvl w:ilvl="2" w:tplc="0407001B" w:tentative="1">
      <w:start w:val="1"/>
      <w:numFmt w:val="lowerRoman"/>
      <w:lvlText w:val="%3."/>
      <w:lvlJc w:val="right"/>
      <w:pPr>
        <w:tabs>
          <w:tab w:val="num" w:pos="1440"/>
        </w:tabs>
        <w:ind w:left="1440" w:hanging="180"/>
      </w:pPr>
    </w:lvl>
    <w:lvl w:ilvl="3" w:tplc="0407000F" w:tentative="1">
      <w:start w:val="1"/>
      <w:numFmt w:val="decimal"/>
      <w:lvlText w:val="%4."/>
      <w:lvlJc w:val="left"/>
      <w:pPr>
        <w:tabs>
          <w:tab w:val="num" w:pos="2160"/>
        </w:tabs>
        <w:ind w:left="2160" w:hanging="360"/>
      </w:pPr>
    </w:lvl>
    <w:lvl w:ilvl="4" w:tplc="04070019" w:tentative="1">
      <w:start w:val="1"/>
      <w:numFmt w:val="lowerLetter"/>
      <w:lvlText w:val="%5."/>
      <w:lvlJc w:val="left"/>
      <w:pPr>
        <w:tabs>
          <w:tab w:val="num" w:pos="2880"/>
        </w:tabs>
        <w:ind w:left="2880" w:hanging="360"/>
      </w:pPr>
    </w:lvl>
    <w:lvl w:ilvl="5" w:tplc="0407001B" w:tentative="1">
      <w:start w:val="1"/>
      <w:numFmt w:val="lowerRoman"/>
      <w:lvlText w:val="%6."/>
      <w:lvlJc w:val="right"/>
      <w:pPr>
        <w:tabs>
          <w:tab w:val="num" w:pos="3600"/>
        </w:tabs>
        <w:ind w:left="3600" w:hanging="180"/>
      </w:pPr>
    </w:lvl>
    <w:lvl w:ilvl="6" w:tplc="0407000F" w:tentative="1">
      <w:start w:val="1"/>
      <w:numFmt w:val="decimal"/>
      <w:lvlText w:val="%7."/>
      <w:lvlJc w:val="left"/>
      <w:pPr>
        <w:tabs>
          <w:tab w:val="num" w:pos="4320"/>
        </w:tabs>
        <w:ind w:left="4320" w:hanging="360"/>
      </w:pPr>
    </w:lvl>
    <w:lvl w:ilvl="7" w:tplc="04070019" w:tentative="1">
      <w:start w:val="1"/>
      <w:numFmt w:val="lowerLetter"/>
      <w:lvlText w:val="%8."/>
      <w:lvlJc w:val="left"/>
      <w:pPr>
        <w:tabs>
          <w:tab w:val="num" w:pos="5040"/>
        </w:tabs>
        <w:ind w:left="5040" w:hanging="360"/>
      </w:pPr>
    </w:lvl>
    <w:lvl w:ilvl="8" w:tplc="0407001B" w:tentative="1">
      <w:start w:val="1"/>
      <w:numFmt w:val="lowerRoman"/>
      <w:lvlText w:val="%9."/>
      <w:lvlJc w:val="right"/>
      <w:pPr>
        <w:tabs>
          <w:tab w:val="num" w:pos="5760"/>
        </w:tabs>
        <w:ind w:left="5760" w:hanging="180"/>
      </w:pPr>
    </w:lvl>
  </w:abstractNum>
  <w:abstractNum w:abstractNumId="32" w15:restartNumberingAfterBreak="0">
    <w:nsid w:val="7FA82196"/>
    <w:multiLevelType w:val="hybridMultilevel"/>
    <w:tmpl w:val="70BC704C"/>
    <w:lvl w:ilvl="0" w:tplc="D6E83BBC">
      <w:start w:val="1"/>
      <w:numFmt w:val="decimal"/>
      <w:lvlText w:val="(%1)"/>
      <w:lvlJc w:val="left"/>
      <w:pPr>
        <w:tabs>
          <w:tab w:val="num" w:pos="0"/>
        </w:tabs>
        <w:ind w:left="-360" w:firstLine="0"/>
      </w:pPr>
      <w:rPr>
        <w:rFonts w:hint="default"/>
        <w:b w:val="0"/>
        <w:i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num w:numId="1">
    <w:abstractNumId w:val="0"/>
  </w:num>
  <w:num w:numId="2">
    <w:abstractNumId w:val="22"/>
  </w:num>
  <w:num w:numId="3">
    <w:abstractNumId w:val="32"/>
  </w:num>
  <w:num w:numId="4">
    <w:abstractNumId w:val="19"/>
  </w:num>
  <w:num w:numId="5">
    <w:abstractNumId w:val="31"/>
  </w:num>
  <w:num w:numId="6">
    <w:abstractNumId w:val="9"/>
  </w:num>
  <w:num w:numId="7">
    <w:abstractNumId w:val="13"/>
  </w:num>
  <w:num w:numId="8">
    <w:abstractNumId w:val="29"/>
  </w:num>
  <w:num w:numId="9">
    <w:abstractNumId w:val="4"/>
  </w:num>
  <w:num w:numId="10">
    <w:abstractNumId w:val="6"/>
  </w:num>
  <w:num w:numId="11">
    <w:abstractNumId w:val="21"/>
  </w:num>
  <w:num w:numId="12">
    <w:abstractNumId w:val="16"/>
  </w:num>
  <w:num w:numId="13">
    <w:abstractNumId w:val="28"/>
  </w:num>
  <w:num w:numId="14">
    <w:abstractNumId w:val="18"/>
  </w:num>
  <w:num w:numId="15">
    <w:abstractNumId w:val="23"/>
  </w:num>
  <w:num w:numId="16">
    <w:abstractNumId w:val="20"/>
  </w:num>
  <w:num w:numId="17">
    <w:abstractNumId w:val="15"/>
  </w:num>
  <w:num w:numId="18">
    <w:abstractNumId w:val="2"/>
  </w:num>
  <w:num w:numId="19">
    <w:abstractNumId w:val="25"/>
  </w:num>
  <w:num w:numId="20">
    <w:abstractNumId w:val="3"/>
  </w:num>
  <w:num w:numId="21">
    <w:abstractNumId w:val="12"/>
  </w:num>
  <w:num w:numId="22">
    <w:abstractNumId w:val="24"/>
  </w:num>
  <w:num w:numId="23">
    <w:abstractNumId w:val="1"/>
  </w:num>
  <w:num w:numId="24">
    <w:abstractNumId w:val="30"/>
  </w:num>
  <w:num w:numId="25">
    <w:abstractNumId w:val="10"/>
  </w:num>
  <w:num w:numId="26">
    <w:abstractNumId w:val="14"/>
  </w:num>
  <w:num w:numId="27">
    <w:abstractNumId w:val="8"/>
  </w:num>
  <w:num w:numId="28">
    <w:abstractNumId w:val="27"/>
  </w:num>
  <w:num w:numId="29">
    <w:abstractNumId w:val="26"/>
  </w:num>
  <w:num w:numId="30">
    <w:abstractNumId w:val="11"/>
  </w:num>
  <w:num w:numId="31">
    <w:abstractNumId w:val="5"/>
  </w:num>
  <w:num w:numId="32">
    <w:abstractNumId w:val="17"/>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DTcgdnC0UtRmIPhpYzvSeaU50ZYIfo4eov3+y7lRjzqE3Sy2XbyLTlcKKxu2VFw8krHIKfGRU7sY1vuHRAJXWg==" w:salt="nz0oxUdVqHGB1XuOBIpgqw=="/>
  <w:defaultTabStop w:val="708"/>
  <w:autoHyphenation/>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3C4"/>
    <w:rsid w:val="0001040E"/>
    <w:rsid w:val="000543C4"/>
    <w:rsid w:val="00060F2E"/>
    <w:rsid w:val="00072FC1"/>
    <w:rsid w:val="000807BC"/>
    <w:rsid w:val="00093F1E"/>
    <w:rsid w:val="000A535B"/>
    <w:rsid w:val="000A5FB1"/>
    <w:rsid w:val="000B77C3"/>
    <w:rsid w:val="000C490D"/>
    <w:rsid w:val="000C511D"/>
    <w:rsid w:val="000E043F"/>
    <w:rsid w:val="000E419B"/>
    <w:rsid w:val="001251DE"/>
    <w:rsid w:val="001378A4"/>
    <w:rsid w:val="00145485"/>
    <w:rsid w:val="0015724C"/>
    <w:rsid w:val="00174535"/>
    <w:rsid w:val="001950D3"/>
    <w:rsid w:val="001A212F"/>
    <w:rsid w:val="001A4643"/>
    <w:rsid w:val="001B7205"/>
    <w:rsid w:val="001C45F2"/>
    <w:rsid w:val="001D4CAB"/>
    <w:rsid w:val="001E4250"/>
    <w:rsid w:val="001E6157"/>
    <w:rsid w:val="001F128A"/>
    <w:rsid w:val="00202002"/>
    <w:rsid w:val="00242398"/>
    <w:rsid w:val="00255E1D"/>
    <w:rsid w:val="0026436A"/>
    <w:rsid w:val="002D213C"/>
    <w:rsid w:val="00321A05"/>
    <w:rsid w:val="00354037"/>
    <w:rsid w:val="003A455D"/>
    <w:rsid w:val="003B2E56"/>
    <w:rsid w:val="003D364F"/>
    <w:rsid w:val="003E76EE"/>
    <w:rsid w:val="0045416E"/>
    <w:rsid w:val="0046237D"/>
    <w:rsid w:val="00496F7D"/>
    <w:rsid w:val="004B064E"/>
    <w:rsid w:val="0052401F"/>
    <w:rsid w:val="00557CC7"/>
    <w:rsid w:val="005A4485"/>
    <w:rsid w:val="005A6C9B"/>
    <w:rsid w:val="005B7E1E"/>
    <w:rsid w:val="005D2094"/>
    <w:rsid w:val="005D72D4"/>
    <w:rsid w:val="00631FDE"/>
    <w:rsid w:val="006E1D60"/>
    <w:rsid w:val="006E2524"/>
    <w:rsid w:val="006E65E6"/>
    <w:rsid w:val="007900C5"/>
    <w:rsid w:val="0079779E"/>
    <w:rsid w:val="007A11E1"/>
    <w:rsid w:val="007F5050"/>
    <w:rsid w:val="008F7474"/>
    <w:rsid w:val="00904882"/>
    <w:rsid w:val="00922CFB"/>
    <w:rsid w:val="00992826"/>
    <w:rsid w:val="009B0F3E"/>
    <w:rsid w:val="009C7626"/>
    <w:rsid w:val="009E0E3A"/>
    <w:rsid w:val="00A03B38"/>
    <w:rsid w:val="00A57FF0"/>
    <w:rsid w:val="00A7582E"/>
    <w:rsid w:val="00A75AA1"/>
    <w:rsid w:val="00AB58D7"/>
    <w:rsid w:val="00B17D27"/>
    <w:rsid w:val="00BE02A2"/>
    <w:rsid w:val="00C50C2F"/>
    <w:rsid w:val="00CF22B5"/>
    <w:rsid w:val="00D017BC"/>
    <w:rsid w:val="00D10904"/>
    <w:rsid w:val="00DD10BC"/>
    <w:rsid w:val="00E15191"/>
    <w:rsid w:val="00E433AD"/>
    <w:rsid w:val="00E755BA"/>
    <w:rsid w:val="00E9048A"/>
    <w:rsid w:val="00EB2C9C"/>
    <w:rsid w:val="00EF37E6"/>
    <w:rsid w:val="00F36D6F"/>
    <w:rsid w:val="00F7542C"/>
    <w:rsid w:val="00FC1A57"/>
    <w:rsid w:val="00FC2411"/>
    <w:rsid w:val="00FD5D79"/>
    <w:rsid w:val="00FE08DA"/>
    <w:rsid w:val="00FE1E34"/>
    <w:rsid w:val="00FE674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590AB9E"/>
  <w15:docId w15:val="{E601A303-DF3E-4C1C-A8EF-58F8CD0B9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2411"/>
    <w:rPr>
      <w:sz w:val="24"/>
      <w:szCs w:val="24"/>
    </w:rPr>
  </w:style>
  <w:style w:type="paragraph" w:styleId="berschrift1">
    <w:name w:val="heading 1"/>
    <w:basedOn w:val="Standard"/>
    <w:next w:val="Standard"/>
    <w:qFormat/>
    <w:rsid w:val="00FC2411"/>
    <w:pPr>
      <w:keepNext/>
      <w:ind w:left="-360" w:right="-288"/>
      <w:jc w:val="center"/>
      <w:outlineLvl w:val="0"/>
    </w:pPr>
    <w:rPr>
      <w:rFonts w:ascii="Arial" w:hAnsi="Arial" w:cs="Arial"/>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locktext">
    <w:name w:val="Block Text"/>
    <w:basedOn w:val="Standard"/>
    <w:rsid w:val="00FC2411"/>
    <w:pPr>
      <w:ind w:left="-360" w:right="-288"/>
    </w:pPr>
    <w:rPr>
      <w:rFonts w:ascii="Arial" w:hAnsi="Arial" w:cs="Arial"/>
    </w:rPr>
  </w:style>
  <w:style w:type="paragraph" w:styleId="Textkrper">
    <w:name w:val="Body Text"/>
    <w:basedOn w:val="Standard"/>
    <w:rsid w:val="00FC2411"/>
    <w:pPr>
      <w:ind w:right="-288"/>
    </w:pPr>
    <w:rPr>
      <w:rFonts w:ascii="Arial" w:hAnsi="Arial" w:cs="Arial"/>
    </w:rPr>
  </w:style>
  <w:style w:type="paragraph" w:styleId="Kopfzeile">
    <w:name w:val="header"/>
    <w:basedOn w:val="Standard"/>
    <w:rsid w:val="00FC2411"/>
    <w:pPr>
      <w:tabs>
        <w:tab w:val="center" w:pos="4536"/>
        <w:tab w:val="right" w:pos="9072"/>
      </w:tabs>
    </w:pPr>
  </w:style>
  <w:style w:type="paragraph" w:styleId="Fuzeile">
    <w:name w:val="footer"/>
    <w:basedOn w:val="Standard"/>
    <w:rsid w:val="00FC2411"/>
    <w:pPr>
      <w:tabs>
        <w:tab w:val="center" w:pos="4536"/>
        <w:tab w:val="right" w:pos="9072"/>
      </w:tabs>
    </w:pPr>
  </w:style>
  <w:style w:type="paragraph" w:styleId="Titel">
    <w:name w:val="Title"/>
    <w:basedOn w:val="Standard"/>
    <w:qFormat/>
    <w:rsid w:val="00FC2411"/>
    <w:pPr>
      <w:ind w:left="-360" w:right="-288"/>
      <w:jc w:val="center"/>
    </w:pPr>
    <w:rPr>
      <w:b/>
      <w:bCs/>
    </w:rPr>
  </w:style>
  <w:style w:type="paragraph" w:styleId="Sprechblasentext">
    <w:name w:val="Balloon Text"/>
    <w:basedOn w:val="Standard"/>
    <w:semiHidden/>
    <w:rsid w:val="000B77C3"/>
    <w:rPr>
      <w:rFonts w:ascii="Tahoma" w:hAnsi="Tahoma" w:cs="Tahoma"/>
      <w:sz w:val="16"/>
      <w:szCs w:val="16"/>
    </w:rPr>
  </w:style>
  <w:style w:type="paragraph" w:customStyle="1" w:styleId="CharChar">
    <w:name w:val="Char Char"/>
    <w:basedOn w:val="Standard"/>
    <w:rsid w:val="00FE1E34"/>
    <w:pPr>
      <w:spacing w:after="160" w:line="240" w:lineRule="exact"/>
    </w:pPr>
    <w:rPr>
      <w:rFonts w:ascii="Tahoma" w:hAnsi="Tahoma"/>
      <w:sz w:val="20"/>
      <w:szCs w:val="20"/>
      <w:lang w:val="en-US" w:eastAsia="en-US"/>
    </w:rPr>
  </w:style>
  <w:style w:type="character" w:styleId="Kommentarzeichen">
    <w:name w:val="annotation reference"/>
    <w:basedOn w:val="Absatz-Standardschriftart"/>
    <w:uiPriority w:val="99"/>
    <w:semiHidden/>
    <w:unhideWhenUsed/>
    <w:rsid w:val="001F128A"/>
    <w:rPr>
      <w:sz w:val="16"/>
      <w:szCs w:val="16"/>
    </w:rPr>
  </w:style>
  <w:style w:type="paragraph" w:styleId="Kommentartext">
    <w:name w:val="annotation text"/>
    <w:basedOn w:val="Standard"/>
    <w:link w:val="KommentartextZchn"/>
    <w:uiPriority w:val="99"/>
    <w:semiHidden/>
    <w:unhideWhenUsed/>
    <w:rsid w:val="001F128A"/>
    <w:rPr>
      <w:sz w:val="20"/>
      <w:szCs w:val="20"/>
    </w:rPr>
  </w:style>
  <w:style w:type="character" w:customStyle="1" w:styleId="KommentartextZchn">
    <w:name w:val="Kommentartext Zchn"/>
    <w:basedOn w:val="Absatz-Standardschriftart"/>
    <w:link w:val="Kommentartext"/>
    <w:uiPriority w:val="99"/>
    <w:semiHidden/>
    <w:rsid w:val="001F128A"/>
  </w:style>
  <w:style w:type="paragraph" w:styleId="Kommentarthema">
    <w:name w:val="annotation subject"/>
    <w:basedOn w:val="Kommentartext"/>
    <w:next w:val="Kommentartext"/>
    <w:link w:val="KommentarthemaZchn"/>
    <w:uiPriority w:val="99"/>
    <w:semiHidden/>
    <w:unhideWhenUsed/>
    <w:rsid w:val="001F128A"/>
    <w:rPr>
      <w:b/>
      <w:bCs/>
    </w:rPr>
  </w:style>
  <w:style w:type="character" w:customStyle="1" w:styleId="KommentarthemaZchn">
    <w:name w:val="Kommentarthema Zchn"/>
    <w:basedOn w:val="KommentartextZchn"/>
    <w:link w:val="Kommentarthema"/>
    <w:uiPriority w:val="99"/>
    <w:semiHidden/>
    <w:rsid w:val="001F128A"/>
    <w:rPr>
      <w:b/>
      <w:bCs/>
    </w:rPr>
  </w:style>
  <w:style w:type="paragraph" w:styleId="berarbeitung">
    <w:name w:val="Revision"/>
    <w:hidden/>
    <w:uiPriority w:val="99"/>
    <w:semiHidden/>
    <w:rsid w:val="001F128A"/>
    <w:rPr>
      <w:sz w:val="24"/>
      <w:szCs w:val="24"/>
    </w:rPr>
  </w:style>
  <w:style w:type="character" w:styleId="Seitenzahl">
    <w:name w:val="page number"/>
    <w:basedOn w:val="Absatz-Standardschriftart"/>
    <w:rsid w:val="001C45F2"/>
  </w:style>
  <w:style w:type="paragraph" w:styleId="Listenabsatz">
    <w:name w:val="List Paragraph"/>
    <w:basedOn w:val="Standard"/>
    <w:uiPriority w:val="34"/>
    <w:qFormat/>
    <w:rsid w:val="001C45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5640119">
      <w:bodyDiv w:val="1"/>
      <w:marLeft w:val="0"/>
      <w:marRight w:val="0"/>
      <w:marTop w:val="0"/>
      <w:marBottom w:val="0"/>
      <w:divBdr>
        <w:top w:val="none" w:sz="0" w:space="0" w:color="auto"/>
        <w:left w:val="none" w:sz="0" w:space="0" w:color="auto"/>
        <w:bottom w:val="none" w:sz="0" w:space="0" w:color="auto"/>
        <w:right w:val="none" w:sz="0" w:space="0" w:color="auto"/>
      </w:divBdr>
    </w:div>
    <w:div w:id="1636106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562F30-103C-45CC-A9A0-946C1717F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1219</Words>
  <Characters>7681</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Kooperationsvertrag</vt:lpstr>
    </vt:vector>
  </TitlesOfParts>
  <Company>Bundesagentur für Arbeit</Company>
  <LinksUpToDate>false</LinksUpToDate>
  <CharactersWithSpaces>8883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Kooperationsvertrag</dc:title>
  <dc:creator>Urbanek</dc:creator>
  <cp:lastModifiedBy>Gress Christian</cp:lastModifiedBy>
  <cp:revision>4</cp:revision>
  <cp:lastPrinted>2015-11-02T07:52:00Z</cp:lastPrinted>
  <dcterms:created xsi:type="dcterms:W3CDTF">2018-07-10T13:13:00Z</dcterms:created>
  <dcterms:modified xsi:type="dcterms:W3CDTF">2019-09-02T07:11:00Z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plpath">
    <vt:lpwstr>H:\Vorlagen\Normal.dot</vt:lpwstr>
  </property>
  <property fmtid="{D5CDD505-2E9C-101B-9397-08002B2CF9AE}" pid="3" name="_AdHocReviewCycleID">
    <vt:i4>16093013</vt:i4>
  </property>
  <property fmtid="{D5CDD505-2E9C-101B-9397-08002B2CF9AE}" pid="4" name="_EmailSubject">
    <vt:lpwstr>Kooperationsverträge BaE und Reha-Ausbildung</vt:lpwstr>
  </property>
  <property fmtid="{D5CDD505-2E9C-101B-9397-08002B2CF9AE}" pid="5" name="_AuthorEmail">
    <vt:lpwstr>Christina.Neusch@arbeitsagentur.de</vt:lpwstr>
  </property>
  <property fmtid="{D5CDD505-2E9C-101B-9397-08002B2CF9AE}" pid="6" name="_AuthorEmailDisplayName">
    <vt:lpwstr>Neusch Christina</vt:lpwstr>
  </property>
  <property fmtid="{D5CDD505-2E9C-101B-9397-08002B2CF9AE}" pid="7" name="_PreviousAdHocReviewCycleID">
    <vt:i4>1174748138</vt:i4>
  </property>
  <property fmtid="{D5CDD505-2E9C-101B-9397-08002B2CF9AE}" pid="8" name="_ReviewingToolsShownOnce">
    <vt:lpwstr/>
  </property>
</Properties>
</file>