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2650FCE9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4E56D056" w:rsidR="002347D0" w:rsidRPr="00226300" w:rsidRDefault="00A43320" w:rsidP="00226300">
      <w:pPr>
        <w:spacing w:after="24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2D2A97DF" w:rsidR="001D0B6A" w:rsidRPr="00226300" w:rsidRDefault="001D0B6A" w:rsidP="00226300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755BA8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6732E05" w:rsidR="00F61033" w:rsidRPr="00226300" w:rsidRDefault="00B63994" w:rsidP="00226300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4E98CDA6" w:rsidR="003E2045" w:rsidRPr="00226300" w:rsidRDefault="003E2045" w:rsidP="00226300">
            <w:pPr>
              <w:spacing w:before="120" w:after="24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4E454B05" w:rsidR="00F61033" w:rsidRPr="00226300" w:rsidRDefault="00F61033" w:rsidP="00226300">
            <w:pPr>
              <w:spacing w:before="120" w:after="24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755BA8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755BA8" w:rsidRPr="00897D08" w14:paraId="19227238" w14:textId="6182F753" w:rsidTr="00755BA8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755BA8" w:rsidRPr="00897D08" w:rsidRDefault="00755BA8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755BA8" w:rsidRPr="00B63994" w:rsidRDefault="00755BA8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755BA8" w:rsidRDefault="00755BA8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55BA8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55BA8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E6384C" w:rsidRDefault="002347D0" w:rsidP="00353BF1">
      <w:pPr>
        <w:rPr>
          <w:rFonts w:ascii="Arial" w:hAnsi="Arial"/>
          <w:sz w:val="32"/>
          <w:szCs w:val="32"/>
        </w:rPr>
      </w:pPr>
    </w:p>
    <w:p w14:paraId="0DBC73F0" w14:textId="18A1DCAD" w:rsidR="002347D0" w:rsidRPr="00226300" w:rsidRDefault="002347D0" w:rsidP="00226300">
      <w:pPr>
        <w:spacing w:after="36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7BEB02A3" w:rsidR="00B63994" w:rsidRPr="00226300" w:rsidRDefault="001D0B6A" w:rsidP="00226300">
      <w:pPr>
        <w:spacing w:after="36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755BA8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393B326" w:rsidR="00B63994" w:rsidRDefault="00717C50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bookmarkStart w:id="1" w:name="_GoBack"/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bookmarkEnd w:id="1"/>
            <w:r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E6384C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04A8ED8D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E6384C">
              <w:rPr>
                <w:rFonts w:ascii="Arial" w:hAnsi="Arial"/>
                <w:sz w:val="16"/>
                <w:szCs w:val="16"/>
              </w:rPr>
              <w:t>__________________________________________________________________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>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B2D45" w14:textId="77777777" w:rsidR="00815323" w:rsidRDefault="00815323">
      <w:r>
        <w:separator/>
      </w:r>
    </w:p>
  </w:endnote>
  <w:endnote w:type="continuationSeparator" w:id="0">
    <w:p w14:paraId="3993A9B2" w14:textId="77777777" w:rsidR="00815323" w:rsidRDefault="0081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1AAEBF1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6400C" w14:textId="77777777" w:rsidR="00815323" w:rsidRDefault="00815323">
      <w:r>
        <w:separator/>
      </w:r>
    </w:p>
  </w:footnote>
  <w:footnote w:type="continuationSeparator" w:id="0">
    <w:p w14:paraId="1D9F0637" w14:textId="77777777" w:rsidR="00815323" w:rsidRDefault="00815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5PLejnVvdwO40IJxbEZZXEARaCjm7Tj0QYavFngnOpYVl32d663Mm2tpplL0AYWYYXXm5VSjBX/Rd9hlEQtjQ==" w:salt="I0CHmfGEa7vTI7kYmhNHY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8273B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26300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4D7E99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5BA8"/>
    <w:rsid w:val="0075750C"/>
    <w:rsid w:val="00794134"/>
    <w:rsid w:val="00794603"/>
    <w:rsid w:val="00796123"/>
    <w:rsid w:val="007D04DE"/>
    <w:rsid w:val="00815323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A6BB0"/>
    <w:rsid w:val="00DE04C0"/>
    <w:rsid w:val="00E003A5"/>
    <w:rsid w:val="00E008C9"/>
    <w:rsid w:val="00E00B9E"/>
    <w:rsid w:val="00E10BE5"/>
    <w:rsid w:val="00E542B0"/>
    <w:rsid w:val="00E6384C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B6709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8926CC"/>
    <w:rsid w:val="009A448D"/>
    <w:rsid w:val="00A456F4"/>
    <w:rsid w:val="00AC02FE"/>
    <w:rsid w:val="00BE2E74"/>
    <w:rsid w:val="00BE56CE"/>
    <w:rsid w:val="00D6734A"/>
    <w:rsid w:val="00E1276D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32663-CC3E-419B-9BBE-25CD745A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3</cp:revision>
  <cp:lastPrinted>2005-11-29T09:43:00Z</cp:lastPrinted>
  <dcterms:created xsi:type="dcterms:W3CDTF">2022-05-09T12:55:00Z</dcterms:created>
  <dcterms:modified xsi:type="dcterms:W3CDTF">2022-05-09T12:55:00Z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