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4A91FCA0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7F96DAFE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</w:t>
      </w:r>
      <w:r w:rsidR="009F2B59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F2B59">
        <w:rPr>
          <w:rFonts w:ascii="Arial" w:hAnsi="Arial" w:cs="Arial"/>
          <w:b/>
          <w:sz w:val="22"/>
          <w:szCs w:val="22"/>
        </w:rPr>
        <w:t>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48615545" w:rsidR="002347D0" w:rsidRPr="00EC369F" w:rsidRDefault="00A43320" w:rsidP="00EC369F">
      <w:pPr>
        <w:spacing w:after="36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2060BF13" w:rsidR="001D0B6A" w:rsidRPr="00EC369F" w:rsidRDefault="001D0B6A" w:rsidP="00EC369F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346D86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4158F752" w:rsidR="00F61033" w:rsidRPr="00EC369F" w:rsidRDefault="00B63994" w:rsidP="00EC369F">
            <w:pPr>
              <w:spacing w:before="120" w:after="24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34EF348D" w:rsidR="003E2045" w:rsidRPr="00EC369F" w:rsidRDefault="003E2045" w:rsidP="00EC369F">
            <w:pPr>
              <w:spacing w:before="120" w:after="24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41E2A4B8" w:rsidR="00F61033" w:rsidRPr="00EC369F" w:rsidRDefault="00F61033" w:rsidP="00EC369F">
            <w:pPr>
              <w:spacing w:before="120" w:after="24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346D86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346D86" w:rsidRPr="00897D08" w14:paraId="19227238" w14:textId="6182F753" w:rsidTr="00346D86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346D86" w:rsidRPr="00897D08" w:rsidRDefault="00346D86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346D86" w:rsidRPr="00B63994" w:rsidRDefault="00346D86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346D86" w:rsidRDefault="00346D86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346D86">
        <w:trPr>
          <w:gridAfter w:val="1"/>
          <w:wAfter w:w="11" w:type="dxa"/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346D86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346D86" w:rsidRDefault="002347D0" w:rsidP="00353BF1">
      <w:pPr>
        <w:rPr>
          <w:rFonts w:ascii="Arial" w:hAnsi="Arial"/>
          <w:sz w:val="32"/>
          <w:szCs w:val="32"/>
        </w:rPr>
      </w:pPr>
    </w:p>
    <w:p w14:paraId="0DBC73F0" w14:textId="5F689D0C" w:rsidR="002347D0" w:rsidRPr="00EC369F" w:rsidRDefault="002347D0" w:rsidP="00EC369F">
      <w:pPr>
        <w:spacing w:after="36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22ECCFBA" w:rsidR="00B63994" w:rsidRPr="00EC369F" w:rsidRDefault="001D0B6A" w:rsidP="00EC369F">
      <w:pPr>
        <w:spacing w:after="3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961B3" w14:textId="77777777" w:rsidR="00B21D7D" w:rsidRDefault="00B21D7D">
      <w:r>
        <w:separator/>
      </w:r>
    </w:p>
  </w:endnote>
  <w:endnote w:type="continuationSeparator" w:id="0">
    <w:p w14:paraId="27A6EC01" w14:textId="77777777" w:rsidR="00B21D7D" w:rsidRDefault="00B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6494DF01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CC118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E0EF1" w14:textId="77777777" w:rsidR="00B21D7D" w:rsidRDefault="00B21D7D">
      <w:r>
        <w:separator/>
      </w:r>
    </w:p>
  </w:footnote>
  <w:footnote w:type="continuationSeparator" w:id="0">
    <w:p w14:paraId="1DB579BE" w14:textId="77777777" w:rsidR="00B21D7D" w:rsidRDefault="00B21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VJWt5WLPe6qG58p+2BcwJ1Hg0rEOQmjxA3bTiru45+oczcT87cpsjuLSL01B2v88lsQ+NKaTt5JISRUSmywDiQ==" w:saltValue="4G9SCFIBk7NMZQGL/tQ3XQ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71776"/>
    <w:rsid w:val="002B5EEC"/>
    <w:rsid w:val="002D252E"/>
    <w:rsid w:val="003021B6"/>
    <w:rsid w:val="00311198"/>
    <w:rsid w:val="0031256F"/>
    <w:rsid w:val="00324158"/>
    <w:rsid w:val="00346D86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6F3677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9F2B59"/>
    <w:rsid w:val="00A43320"/>
    <w:rsid w:val="00A63E3A"/>
    <w:rsid w:val="00A701C3"/>
    <w:rsid w:val="00A83AE2"/>
    <w:rsid w:val="00AF4466"/>
    <w:rsid w:val="00AF54F9"/>
    <w:rsid w:val="00B21D7D"/>
    <w:rsid w:val="00B57D47"/>
    <w:rsid w:val="00B63994"/>
    <w:rsid w:val="00B920C4"/>
    <w:rsid w:val="00B96984"/>
    <w:rsid w:val="00C02309"/>
    <w:rsid w:val="00C202C8"/>
    <w:rsid w:val="00C66326"/>
    <w:rsid w:val="00CC118D"/>
    <w:rsid w:val="00CF0408"/>
    <w:rsid w:val="00D2646A"/>
    <w:rsid w:val="00D653CF"/>
    <w:rsid w:val="00DA6BB0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C369F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9A448D"/>
    <w:rsid w:val="00A456F4"/>
    <w:rsid w:val="00AC02FE"/>
    <w:rsid w:val="00B84E35"/>
    <w:rsid w:val="00BE2E74"/>
    <w:rsid w:val="00BE56CE"/>
    <w:rsid w:val="00D6734A"/>
    <w:rsid w:val="00DA2B7B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3F43A-36EA-44E0-AAAA-14E9EEF9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R.1_Vordruck_Räumlichkeiten</vt:lpstr>
    </vt:vector>
  </TitlesOfParts>
  <Company>Bundesagentur für Arbeit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R.1_Vordruck_Räumlichkeiten</dc:title>
  <dc:subject/>
  <dc:creator>Bundesagentur für Arbeit</dc:creator>
  <cp:keywords/>
  <dc:description/>
  <cp:revision>34</cp:revision>
  <cp:lastPrinted>2005-11-29T09:43:00Z</cp:lastPrinted>
  <dcterms:created xsi:type="dcterms:W3CDTF">2019-10-04T09:07:00Z</dcterms:created>
  <dcterms:modified xsi:type="dcterms:W3CDTF">2024-06-05T06:08:00Z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