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156D1A00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02F43008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CC500E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2347D0" w:rsidRPr="00897D08" w14:paraId="19227238" w14:textId="6182F753" w:rsidTr="00716068">
        <w:trPr>
          <w:cantSplit/>
          <w:trHeight w:hRule="exact" w:val="1311"/>
        </w:trPr>
        <w:tc>
          <w:tcPr>
            <w:tcW w:w="9362" w:type="dxa"/>
            <w:gridSpan w:val="7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</w:t>
            </w:r>
            <w:r w:rsidR="00595263">
              <w:rPr>
                <w:rFonts w:ascii="Arial" w:hAnsi="Arial"/>
                <w:sz w:val="16"/>
              </w:rPr>
              <w:t>/IT-</w:t>
            </w:r>
            <w:r>
              <w:rPr>
                <w:rFonts w:ascii="Arial" w:hAnsi="Arial"/>
                <w:sz w:val="16"/>
              </w:rPr>
              <w:t>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16068">
        <w:trPr>
          <w:gridAfter w:val="1"/>
          <w:wAfter w:w="11" w:type="dxa"/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  <w:vAlign w:val="center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16068">
        <w:trPr>
          <w:gridAfter w:val="1"/>
          <w:wAfter w:w="11" w:type="dxa"/>
          <w:cantSplit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282661BB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1CA0D" w14:textId="77777777" w:rsidR="00C66326" w:rsidRDefault="00C66326">
      <w:r>
        <w:separator/>
      </w:r>
    </w:p>
  </w:endnote>
  <w:endnote w:type="continuationSeparator" w:id="0">
    <w:p w14:paraId="069A942C" w14:textId="77777777" w:rsidR="00C66326" w:rsidRDefault="00C6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29AB846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1F204B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CC118D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F21F9" w14:textId="77777777" w:rsidR="00C66326" w:rsidRDefault="00C66326">
      <w:r>
        <w:separator/>
      </w:r>
    </w:p>
  </w:footnote>
  <w:footnote w:type="continuationSeparator" w:id="0">
    <w:p w14:paraId="0847B77E" w14:textId="77777777" w:rsidR="00C66326" w:rsidRDefault="00C663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nkYsH2aTgSoV9Bli+QFP9woMDn6eAbU/vVrFWEtXtCBX9o/5dcubkoxQEimarw6IsPbBL9b4QqLo3w39gp0X+A==" w:saltValue="5Wft2S9smXZtJEpKOSkOTw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204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43320"/>
    <w:rsid w:val="00A63E3A"/>
    <w:rsid w:val="00A701C3"/>
    <w:rsid w:val="00A83AE2"/>
    <w:rsid w:val="00AF4466"/>
    <w:rsid w:val="00AF54F9"/>
    <w:rsid w:val="00B57D47"/>
    <w:rsid w:val="00B63994"/>
    <w:rsid w:val="00B920C4"/>
    <w:rsid w:val="00B96984"/>
    <w:rsid w:val="00C02309"/>
    <w:rsid w:val="00C202C8"/>
    <w:rsid w:val="00C66326"/>
    <w:rsid w:val="00CC118D"/>
    <w:rsid w:val="00CC500E"/>
    <w:rsid w:val="00CF0408"/>
    <w:rsid w:val="00D2646A"/>
    <w:rsid w:val="00DA6BB0"/>
    <w:rsid w:val="00DE04C0"/>
    <w:rsid w:val="00E008C9"/>
    <w:rsid w:val="00E00B9E"/>
    <w:rsid w:val="00E10BE5"/>
    <w:rsid w:val="00E542B0"/>
    <w:rsid w:val="00E63AD8"/>
    <w:rsid w:val="00E741EC"/>
    <w:rsid w:val="00EA7126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6CEDE-5981-4D89-85BF-A12F37EE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dc:creator>ParidonH</dc:creator>
  <cp:keywords/>
  <dc:description/>
  <cp:lastModifiedBy>Raschdorf Martin</cp:lastModifiedBy>
  <cp:revision>32</cp:revision>
  <cp:lastPrinted>2005-11-29T09:43:00Z</cp:lastPrinted>
  <dcterms:created xsi:type="dcterms:W3CDTF">2019-10-04T09:07:00Z</dcterms:created>
  <dcterms:modified xsi:type="dcterms:W3CDTF">2024-05-30T09:13:00Z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