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05F4F3B1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E7694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694C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bookmarkStart w:id="1" w:name="_GoBack"/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855352">
        <w:trPr>
          <w:trHeight w:val="952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2E264E60" w14:textId="4E2EC499" w:rsidR="00B63994" w:rsidRPr="00B63994" w:rsidRDefault="00B63994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27F9C47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DE24B9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iuVyg+hr5hI3EeuRUAlDc+pMAsKr0CEEthGH5w3n+MqfcfoWI8j8oYd7DoKEtBxdqb4InGeCrT7iY7FO0D0JaQ==" w:saltValue="/wOZvLLQz5NtgyrT3OSvxw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3A5"/>
    <w:rsid w:val="0075750C"/>
    <w:rsid w:val="00794134"/>
    <w:rsid w:val="00794603"/>
    <w:rsid w:val="00796123"/>
    <w:rsid w:val="007D04DE"/>
    <w:rsid w:val="008362B1"/>
    <w:rsid w:val="00855352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DE24B9"/>
    <w:rsid w:val="00E008C9"/>
    <w:rsid w:val="00E00B9E"/>
    <w:rsid w:val="00E10BE5"/>
    <w:rsid w:val="00E542B0"/>
    <w:rsid w:val="00E63AD8"/>
    <w:rsid w:val="00E741EC"/>
    <w:rsid w:val="00E7694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34133-B507-4A62-B9A3-596B0232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Raschdorf Martin</cp:lastModifiedBy>
  <cp:revision>33</cp:revision>
  <cp:lastPrinted>2005-11-29T09:43:00Z</cp:lastPrinted>
  <dcterms:created xsi:type="dcterms:W3CDTF">2019-10-04T09:07:00Z</dcterms:created>
  <dcterms:modified xsi:type="dcterms:W3CDTF">2024-05-30T09:07:00Z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